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01B49" w14:textId="77777777" w:rsidR="00901F52" w:rsidRDefault="00901F52">
      <w:pPr>
        <w:spacing w:line="200" w:lineRule="atLeast"/>
        <w:jc w:val="right"/>
        <w:rPr>
          <w:b/>
          <w:color w:val="000000"/>
          <w:sz w:val="24"/>
        </w:rPr>
      </w:pPr>
      <w:r>
        <w:rPr>
          <w:b/>
          <w:color w:val="000000"/>
          <w:sz w:val="24"/>
        </w:rPr>
        <w:tab/>
      </w:r>
      <w:r>
        <w:rPr>
          <w:b/>
          <w:color w:val="000000"/>
          <w:sz w:val="24"/>
        </w:rPr>
        <w:tab/>
      </w:r>
    </w:p>
    <w:p w14:paraId="74E3A4BF" w14:textId="77777777" w:rsidR="00901F52" w:rsidRDefault="00901F52">
      <w:pPr>
        <w:spacing w:line="200" w:lineRule="atLeast"/>
        <w:ind w:left="737" w:hanging="363"/>
        <w:jc w:val="center"/>
        <w:rPr>
          <w:color w:val="000000"/>
          <w:sz w:val="24"/>
        </w:rPr>
      </w:pPr>
      <w:r>
        <w:rPr>
          <w:b/>
          <w:color w:val="000000"/>
          <w:sz w:val="24"/>
        </w:rPr>
        <w:tab/>
        <w:t xml:space="preserve">Umowa Nr </w:t>
      </w:r>
    </w:p>
    <w:p w14:paraId="5C341C6F" w14:textId="77777777" w:rsidR="00901F52" w:rsidRDefault="00901F52">
      <w:pPr>
        <w:spacing w:line="200" w:lineRule="atLeast"/>
        <w:ind w:left="737" w:hanging="363"/>
        <w:jc w:val="center"/>
        <w:rPr>
          <w:color w:val="000000"/>
          <w:sz w:val="24"/>
        </w:rPr>
      </w:pPr>
    </w:p>
    <w:p w14:paraId="5633C1A3" w14:textId="77777777" w:rsidR="00FA5B32" w:rsidRDefault="00FA5B32" w:rsidP="00FA5B32">
      <w:pPr>
        <w:spacing w:line="200" w:lineRule="atLeast"/>
        <w:ind w:left="15"/>
        <w:jc w:val="both"/>
        <w:rPr>
          <w:color w:val="000000"/>
          <w:sz w:val="24"/>
        </w:rPr>
      </w:pPr>
      <w:r>
        <w:rPr>
          <w:color w:val="000000"/>
          <w:sz w:val="24"/>
        </w:rPr>
        <w:t>zawarta w dniu ....................... we Włodawie pomiędzy:</w:t>
      </w:r>
    </w:p>
    <w:p w14:paraId="1A9878F6" w14:textId="77777777" w:rsidR="00FA5B32" w:rsidRDefault="00FA5B32" w:rsidP="00FA5B32">
      <w:pPr>
        <w:spacing w:line="280" w:lineRule="atLeast"/>
        <w:jc w:val="both"/>
        <w:rPr>
          <w:b/>
          <w:color w:val="000000"/>
          <w:sz w:val="24"/>
        </w:rPr>
      </w:pPr>
      <w:r>
        <w:rPr>
          <w:b/>
          <w:color w:val="000000"/>
          <w:sz w:val="24"/>
        </w:rPr>
        <w:t xml:space="preserve">Samodzielnym Publicznym Zespołem Opieki Zdrowotnej we Włodawie, </w:t>
      </w:r>
      <w:r>
        <w:rPr>
          <w:color w:val="000000"/>
          <w:sz w:val="24"/>
        </w:rPr>
        <w:t xml:space="preserve">Al. Józefa Piłsudskiego 64, 22-200 Włodawa, wpisanym do rejestru stowarzyszeń, innych organizacji społecznych i zawodowych, fundacji oraz samodzielnych publicznych zakładów opieki zdrowotnej prowadzonego przez Sąd Rejonowy Lublin-Wschód w Lublinie z siedzibą w Świdniku, VI Wydział Gospodarczy Krajowego Rejestru Sądowego, pod nr KRS: 0000068400, NIP: 5651337789, REGON: 110197664, reprezentowanym przez Dyrektora </w:t>
      </w:r>
      <w:r>
        <w:rPr>
          <w:b/>
          <w:color w:val="000000"/>
          <w:sz w:val="24"/>
        </w:rPr>
        <w:t xml:space="preserve">Teresę </w:t>
      </w:r>
      <w:proofErr w:type="spellStart"/>
      <w:r>
        <w:rPr>
          <w:b/>
          <w:color w:val="000000"/>
          <w:sz w:val="24"/>
        </w:rPr>
        <w:t>Szpilewicz</w:t>
      </w:r>
      <w:proofErr w:type="spellEnd"/>
      <w:r>
        <w:rPr>
          <w:b/>
          <w:color w:val="000000"/>
          <w:sz w:val="24"/>
        </w:rPr>
        <w:t>,</w:t>
      </w:r>
      <w:r>
        <w:rPr>
          <w:color w:val="000000"/>
          <w:sz w:val="24"/>
        </w:rPr>
        <w:t xml:space="preserve"> zwanym w dalszej części umowy </w:t>
      </w:r>
      <w:r>
        <w:rPr>
          <w:b/>
          <w:color w:val="000000"/>
          <w:sz w:val="24"/>
        </w:rPr>
        <w:t xml:space="preserve">"Udzielającym Zamówienia" </w:t>
      </w:r>
      <w:r>
        <w:rPr>
          <w:color w:val="000000"/>
          <w:sz w:val="24"/>
        </w:rPr>
        <w:t xml:space="preserve">lub zamiennie </w:t>
      </w:r>
      <w:r>
        <w:rPr>
          <w:b/>
          <w:color w:val="000000"/>
          <w:sz w:val="24"/>
        </w:rPr>
        <w:t>"Szpitalem"</w:t>
      </w:r>
    </w:p>
    <w:p w14:paraId="66653AAD" w14:textId="77777777" w:rsidR="00FA5B32" w:rsidRDefault="00FA5B32" w:rsidP="00FA5B32">
      <w:pPr>
        <w:jc w:val="both"/>
        <w:rPr>
          <w:sz w:val="24"/>
        </w:rPr>
      </w:pPr>
      <w:r>
        <w:rPr>
          <w:sz w:val="24"/>
        </w:rPr>
        <w:t>a</w:t>
      </w:r>
    </w:p>
    <w:p w14:paraId="5488D95C" w14:textId="77777777" w:rsidR="00FA5B32" w:rsidRDefault="00FA5B32" w:rsidP="00FA5B32">
      <w:pPr>
        <w:pStyle w:val="Tekstpodstawowy"/>
        <w:spacing w:after="0"/>
        <w:jc w:val="both"/>
        <w:rPr>
          <w:b/>
          <w:kern w:val="2"/>
        </w:rPr>
      </w:pPr>
      <w:r>
        <w:t xml:space="preserve">...................................................................... przedsiębiorcą działającym pod firmą..................................................................................., ul................................................, wpisanym do rejestru podmiotów wykonujących działalność leczniczą pod numerem księgi...................................., wpisanym do Centralnej Ewidencji i Informacji o działalności gospodarczej, REGON:.........................................., NIP........................... …................  </w:t>
      </w:r>
    </w:p>
    <w:p w14:paraId="21078873" w14:textId="77777777" w:rsidR="00FA5B32" w:rsidRDefault="00FA5B32" w:rsidP="00FA5B32">
      <w:pPr>
        <w:jc w:val="both"/>
        <w:rPr>
          <w:b/>
          <w:sz w:val="24"/>
        </w:rPr>
      </w:pPr>
      <w:r>
        <w:rPr>
          <w:b/>
          <w:sz w:val="24"/>
        </w:rPr>
        <w:t>zwanym w dalszej części umowy "Przyjmującym Zamówienie"</w:t>
      </w:r>
    </w:p>
    <w:p w14:paraId="390A5814" w14:textId="77777777" w:rsidR="00FA5B32" w:rsidRDefault="00FA5B32" w:rsidP="00FA5B32">
      <w:pPr>
        <w:spacing w:line="100" w:lineRule="atLeast"/>
        <w:ind w:left="5" w:right="23"/>
        <w:jc w:val="both"/>
        <w:rPr>
          <w:b/>
          <w:color w:val="000000"/>
          <w:sz w:val="24"/>
        </w:rPr>
      </w:pPr>
    </w:p>
    <w:p w14:paraId="5CE1C8DC" w14:textId="246349AA" w:rsidR="00FA5B32" w:rsidRPr="000B6222" w:rsidRDefault="00FA5B32" w:rsidP="00FA5B32">
      <w:pPr>
        <w:pStyle w:val="Tytu"/>
        <w:spacing w:line="100" w:lineRule="atLeast"/>
        <w:ind w:left="5" w:right="23"/>
        <w:jc w:val="both"/>
        <w:rPr>
          <w:color w:val="000000"/>
        </w:rPr>
      </w:pPr>
      <w:r>
        <w:rPr>
          <w:color w:val="000000"/>
          <w:sz w:val="24"/>
        </w:rPr>
        <w:t xml:space="preserve">Na podstawie art. 27 Ustawy z dnia 15 kwietnia 2011r. o działalności leczniczej </w:t>
      </w:r>
      <w:r w:rsidRPr="000B6222">
        <w:rPr>
          <w:color w:val="000000"/>
          <w:sz w:val="24"/>
        </w:rPr>
        <w:t>(tekst jednolity Dz. U. z </w:t>
      </w:r>
      <w:r w:rsidR="00DB490C">
        <w:rPr>
          <w:color w:val="000000"/>
          <w:sz w:val="24"/>
        </w:rPr>
        <w:t xml:space="preserve">2022 poz. 633  </w:t>
      </w:r>
      <w:r w:rsidRPr="000B6222">
        <w:rPr>
          <w:color w:val="000000"/>
          <w:sz w:val="24"/>
        </w:rPr>
        <w:t xml:space="preserve">z </w:t>
      </w:r>
      <w:proofErr w:type="spellStart"/>
      <w:r w:rsidRPr="000B6222">
        <w:rPr>
          <w:color w:val="000000"/>
          <w:sz w:val="24"/>
        </w:rPr>
        <w:t>późń</w:t>
      </w:r>
      <w:proofErr w:type="spellEnd"/>
      <w:r w:rsidRPr="000B6222">
        <w:rPr>
          <w:color w:val="000000"/>
          <w:sz w:val="24"/>
        </w:rPr>
        <w:t>. zm.)  Strony zawierają umowę następującej treści:</w:t>
      </w:r>
    </w:p>
    <w:p w14:paraId="5CE398B4" w14:textId="77777777" w:rsidR="00901F52" w:rsidRPr="000B6222" w:rsidRDefault="00901F52" w:rsidP="00D702FD">
      <w:pPr>
        <w:spacing w:line="280" w:lineRule="atLeast"/>
        <w:jc w:val="both"/>
        <w:rPr>
          <w:color w:val="000000"/>
          <w:sz w:val="24"/>
        </w:rPr>
      </w:pPr>
    </w:p>
    <w:p w14:paraId="22662A1A" w14:textId="77777777" w:rsidR="00901F52" w:rsidRDefault="00901F52">
      <w:pPr>
        <w:spacing w:line="200" w:lineRule="atLeast"/>
        <w:ind w:left="737" w:hanging="363"/>
        <w:jc w:val="center"/>
        <w:rPr>
          <w:color w:val="000000"/>
          <w:sz w:val="24"/>
        </w:rPr>
      </w:pPr>
      <w:r w:rsidRPr="000B6222">
        <w:rPr>
          <w:color w:val="000000"/>
          <w:sz w:val="24"/>
        </w:rPr>
        <w:t>§ 1</w:t>
      </w:r>
    </w:p>
    <w:p w14:paraId="4469F2D3" w14:textId="77777777" w:rsidR="00901F52" w:rsidRDefault="00901F52">
      <w:pPr>
        <w:widowControl/>
        <w:numPr>
          <w:ilvl w:val="0"/>
          <w:numId w:val="2"/>
        </w:numPr>
        <w:tabs>
          <w:tab w:val="left" w:pos="0"/>
          <w:tab w:val="left" w:pos="426"/>
        </w:tabs>
        <w:spacing w:line="100" w:lineRule="atLeast"/>
        <w:jc w:val="both"/>
        <w:rPr>
          <w:color w:val="000000"/>
          <w:sz w:val="24"/>
        </w:rPr>
      </w:pPr>
      <w:r>
        <w:rPr>
          <w:color w:val="000000"/>
          <w:sz w:val="24"/>
        </w:rPr>
        <w:t>Przedmiotem umowy jest wykonywanie przez Przyjmującego Zamówienie:</w:t>
      </w:r>
    </w:p>
    <w:p w14:paraId="110E89A2" w14:textId="77777777" w:rsidR="00D25856" w:rsidRPr="00D25856" w:rsidRDefault="00DE14BA" w:rsidP="005F4C60">
      <w:pPr>
        <w:numPr>
          <w:ilvl w:val="1"/>
          <w:numId w:val="2"/>
        </w:numPr>
        <w:tabs>
          <w:tab w:val="left" w:pos="0"/>
          <w:tab w:val="left" w:pos="426"/>
        </w:tabs>
        <w:spacing w:line="100" w:lineRule="atLeast"/>
        <w:jc w:val="both"/>
        <w:rPr>
          <w:color w:val="000000"/>
          <w:sz w:val="24"/>
          <w:szCs w:val="24"/>
        </w:rPr>
      </w:pPr>
      <w:bookmarkStart w:id="0" w:name="_Hlk113604129"/>
      <w:r w:rsidRPr="00DE14BA">
        <w:rPr>
          <w:color w:val="000000"/>
          <w:sz w:val="24"/>
        </w:rPr>
        <w:t xml:space="preserve">lekarskich świadczeń zdrowotnych </w:t>
      </w:r>
      <w:bookmarkStart w:id="1" w:name="_Hlk113604923"/>
      <w:r w:rsidRPr="00DE14BA">
        <w:rPr>
          <w:color w:val="000000"/>
          <w:sz w:val="24"/>
        </w:rPr>
        <w:t>w zakresie wykonywania i opisu badań TK, RTG, USG</w:t>
      </w:r>
      <w:r w:rsidR="00D25856">
        <w:rPr>
          <w:color w:val="000000"/>
          <w:sz w:val="24"/>
        </w:rPr>
        <w:t xml:space="preserve"> </w:t>
      </w:r>
    </w:p>
    <w:p w14:paraId="2F955827" w14:textId="16FEF2DF" w:rsidR="005F4C60" w:rsidRDefault="00D25856" w:rsidP="00D25856">
      <w:pPr>
        <w:tabs>
          <w:tab w:val="left" w:pos="0"/>
          <w:tab w:val="left" w:pos="426"/>
        </w:tabs>
        <w:spacing w:line="100" w:lineRule="atLeast"/>
        <w:ind w:left="737"/>
        <w:jc w:val="both"/>
        <w:rPr>
          <w:color w:val="000000"/>
          <w:sz w:val="24"/>
          <w:szCs w:val="24"/>
        </w:rPr>
      </w:pPr>
      <w:r>
        <w:rPr>
          <w:color w:val="000000"/>
          <w:sz w:val="24"/>
        </w:rPr>
        <w:t>(</w:t>
      </w:r>
      <w:r w:rsidR="00AB0925">
        <w:rPr>
          <w:color w:val="000000"/>
          <w:sz w:val="24"/>
        </w:rPr>
        <w:t>w tym także</w:t>
      </w:r>
      <w:r w:rsidR="00905508">
        <w:rPr>
          <w:color w:val="000000"/>
          <w:sz w:val="24"/>
        </w:rPr>
        <w:t xml:space="preserve"> </w:t>
      </w:r>
      <w:r>
        <w:rPr>
          <w:color w:val="000000"/>
          <w:sz w:val="24"/>
        </w:rPr>
        <w:t xml:space="preserve">badania </w:t>
      </w:r>
      <w:proofErr w:type="spellStart"/>
      <w:r>
        <w:rPr>
          <w:color w:val="000000"/>
          <w:sz w:val="24"/>
        </w:rPr>
        <w:t>doppler</w:t>
      </w:r>
      <w:proofErr w:type="spellEnd"/>
      <w:r>
        <w:rPr>
          <w:color w:val="000000"/>
          <w:sz w:val="24"/>
        </w:rPr>
        <w:t>, badania dzieci i noworodków)</w:t>
      </w:r>
      <w:r w:rsidR="00DE14BA" w:rsidRPr="00DE14BA">
        <w:rPr>
          <w:color w:val="000000"/>
          <w:sz w:val="24"/>
        </w:rPr>
        <w:t xml:space="preserve"> na rzecz pacjentów </w:t>
      </w:r>
      <w:r w:rsidR="00810594">
        <w:rPr>
          <w:color w:val="000000"/>
          <w:sz w:val="24"/>
        </w:rPr>
        <w:t xml:space="preserve">hospitalizowanych w </w:t>
      </w:r>
      <w:r w:rsidR="00DE14BA" w:rsidRPr="00DE14BA">
        <w:rPr>
          <w:color w:val="000000"/>
          <w:sz w:val="24"/>
        </w:rPr>
        <w:t>Samodzieln</w:t>
      </w:r>
      <w:r w:rsidR="00810594">
        <w:rPr>
          <w:color w:val="000000"/>
          <w:sz w:val="24"/>
        </w:rPr>
        <w:t>ym</w:t>
      </w:r>
      <w:r w:rsidR="00DE14BA" w:rsidRPr="00DE14BA">
        <w:rPr>
          <w:color w:val="000000"/>
          <w:sz w:val="24"/>
        </w:rPr>
        <w:t xml:space="preserve"> Publi</w:t>
      </w:r>
      <w:r w:rsidR="00810594">
        <w:rPr>
          <w:color w:val="000000"/>
          <w:sz w:val="24"/>
        </w:rPr>
        <w:t>cznym</w:t>
      </w:r>
      <w:r w:rsidR="00DE14BA" w:rsidRPr="00DE14BA">
        <w:rPr>
          <w:color w:val="000000"/>
          <w:sz w:val="24"/>
        </w:rPr>
        <w:t xml:space="preserve"> Zespo</w:t>
      </w:r>
      <w:r w:rsidR="00810594">
        <w:rPr>
          <w:color w:val="000000"/>
          <w:sz w:val="24"/>
        </w:rPr>
        <w:t>le</w:t>
      </w:r>
      <w:r w:rsidR="00DE14BA" w:rsidRPr="00DE14BA">
        <w:rPr>
          <w:color w:val="000000"/>
          <w:sz w:val="24"/>
        </w:rPr>
        <w:t xml:space="preserve"> Opieki Zdrowotnej we Włodawie</w:t>
      </w:r>
      <w:r w:rsidR="00F66F3F">
        <w:rPr>
          <w:color w:val="000000"/>
          <w:sz w:val="24"/>
        </w:rPr>
        <w:t>,</w:t>
      </w:r>
      <w:r w:rsidR="00DE14BA" w:rsidRPr="00DE14BA">
        <w:rPr>
          <w:color w:val="000000"/>
          <w:sz w:val="24"/>
        </w:rPr>
        <w:t xml:space="preserve"> </w:t>
      </w:r>
      <w:r w:rsidR="00746D83">
        <w:rPr>
          <w:color w:val="000000"/>
          <w:sz w:val="24"/>
        </w:rPr>
        <w:t xml:space="preserve">pacjentów ambulatoryjnych, komercyjnych </w:t>
      </w:r>
      <w:r w:rsidR="00DE14BA" w:rsidRPr="00DE14BA">
        <w:rPr>
          <w:color w:val="000000"/>
          <w:sz w:val="24"/>
        </w:rPr>
        <w:t xml:space="preserve">oraz kierowanie i zarządzanie Zakładem Radiologii </w:t>
      </w:r>
      <w:r w:rsidR="00DE14BA" w:rsidRPr="00DE14BA">
        <w:rPr>
          <w:sz w:val="22"/>
          <w:szCs w:val="22"/>
        </w:rPr>
        <w:t>na stanowisku Lekarza Kierującego Zakładem Radiologii</w:t>
      </w:r>
      <w:r w:rsidR="00DE14BA">
        <w:rPr>
          <w:sz w:val="22"/>
          <w:szCs w:val="22"/>
        </w:rPr>
        <w:t xml:space="preserve"> </w:t>
      </w:r>
      <w:bookmarkStart w:id="2" w:name="_Hlk89437140"/>
      <w:r w:rsidR="005F4C60" w:rsidRPr="005F4C60">
        <w:rPr>
          <w:color w:val="000000"/>
          <w:sz w:val="24"/>
          <w:szCs w:val="24"/>
        </w:rPr>
        <w:t xml:space="preserve">w SP ZOZ we Włodawie </w:t>
      </w:r>
      <w:r w:rsidR="0017489A">
        <w:rPr>
          <w:color w:val="000000"/>
          <w:sz w:val="24"/>
          <w:szCs w:val="24"/>
        </w:rPr>
        <w:t>i/lub</w:t>
      </w:r>
    </w:p>
    <w:p w14:paraId="6F5AF663" w14:textId="4DB80E7B" w:rsidR="00DE14BA" w:rsidRDefault="00DE14BA" w:rsidP="005F4C60">
      <w:pPr>
        <w:numPr>
          <w:ilvl w:val="1"/>
          <w:numId w:val="2"/>
        </w:numPr>
        <w:tabs>
          <w:tab w:val="left" w:pos="0"/>
          <w:tab w:val="left" w:pos="426"/>
        </w:tabs>
        <w:spacing w:line="100" w:lineRule="atLeast"/>
        <w:jc w:val="both"/>
        <w:rPr>
          <w:color w:val="000000"/>
          <w:sz w:val="24"/>
          <w:szCs w:val="24"/>
        </w:rPr>
      </w:pPr>
      <w:bookmarkStart w:id="3" w:name="_Hlk127182267"/>
      <w:bookmarkEnd w:id="0"/>
      <w:bookmarkEnd w:id="1"/>
      <w:r w:rsidRPr="0065606C">
        <w:rPr>
          <w:color w:val="000000"/>
          <w:sz w:val="24"/>
        </w:rPr>
        <w:t xml:space="preserve">lekarskich świadczeń zdrowotnych </w:t>
      </w:r>
      <w:r>
        <w:rPr>
          <w:color w:val="000000"/>
          <w:sz w:val="24"/>
        </w:rPr>
        <w:t xml:space="preserve">w zakresie wykonywania i opisu badań TK, RTG, USG </w:t>
      </w:r>
      <w:r w:rsidR="00D25856">
        <w:rPr>
          <w:color w:val="000000"/>
          <w:sz w:val="24"/>
        </w:rPr>
        <w:t>(</w:t>
      </w:r>
      <w:r w:rsidR="00AB0925">
        <w:rPr>
          <w:color w:val="000000"/>
          <w:sz w:val="24"/>
        </w:rPr>
        <w:t xml:space="preserve">w tym także </w:t>
      </w:r>
      <w:r w:rsidR="00D25856">
        <w:rPr>
          <w:color w:val="000000"/>
          <w:sz w:val="24"/>
        </w:rPr>
        <w:t xml:space="preserve">badania </w:t>
      </w:r>
      <w:proofErr w:type="spellStart"/>
      <w:r w:rsidR="00D25856">
        <w:rPr>
          <w:color w:val="000000"/>
          <w:sz w:val="24"/>
        </w:rPr>
        <w:t>doppler</w:t>
      </w:r>
      <w:proofErr w:type="spellEnd"/>
      <w:r w:rsidR="00D25856">
        <w:rPr>
          <w:color w:val="000000"/>
          <w:sz w:val="24"/>
        </w:rPr>
        <w:t>, badania dzieci i noworodków)</w:t>
      </w:r>
      <w:r w:rsidR="00D25856" w:rsidRPr="00DE14BA">
        <w:rPr>
          <w:color w:val="000000"/>
          <w:sz w:val="24"/>
        </w:rPr>
        <w:t xml:space="preserve"> </w:t>
      </w:r>
      <w:r w:rsidR="00810594" w:rsidRPr="00DE14BA">
        <w:rPr>
          <w:color w:val="000000"/>
          <w:sz w:val="24"/>
        </w:rPr>
        <w:t xml:space="preserve">na rzecz pacjentów </w:t>
      </w:r>
      <w:r w:rsidR="00810594">
        <w:rPr>
          <w:color w:val="000000"/>
          <w:sz w:val="24"/>
        </w:rPr>
        <w:t xml:space="preserve">hospitalizowanych w </w:t>
      </w:r>
      <w:r w:rsidR="00810594" w:rsidRPr="00DE14BA">
        <w:rPr>
          <w:color w:val="000000"/>
          <w:sz w:val="24"/>
        </w:rPr>
        <w:t>Samodzieln</w:t>
      </w:r>
      <w:r w:rsidR="00810594">
        <w:rPr>
          <w:color w:val="000000"/>
          <w:sz w:val="24"/>
        </w:rPr>
        <w:t>ym</w:t>
      </w:r>
      <w:r w:rsidR="00810594" w:rsidRPr="00DE14BA">
        <w:rPr>
          <w:color w:val="000000"/>
          <w:sz w:val="24"/>
        </w:rPr>
        <w:t xml:space="preserve"> Publi</w:t>
      </w:r>
      <w:r w:rsidR="00810594">
        <w:rPr>
          <w:color w:val="000000"/>
          <w:sz w:val="24"/>
        </w:rPr>
        <w:t>cznym</w:t>
      </w:r>
      <w:r w:rsidR="00810594" w:rsidRPr="00DE14BA">
        <w:rPr>
          <w:color w:val="000000"/>
          <w:sz w:val="24"/>
        </w:rPr>
        <w:t xml:space="preserve"> Zespo</w:t>
      </w:r>
      <w:r w:rsidR="00810594">
        <w:rPr>
          <w:color w:val="000000"/>
          <w:sz w:val="24"/>
        </w:rPr>
        <w:t>le</w:t>
      </w:r>
      <w:r w:rsidR="00810594" w:rsidRPr="00DE14BA">
        <w:rPr>
          <w:color w:val="000000"/>
          <w:sz w:val="24"/>
        </w:rPr>
        <w:t xml:space="preserve"> Opieki Zdrowotne</w:t>
      </w:r>
      <w:r>
        <w:rPr>
          <w:color w:val="000000"/>
          <w:sz w:val="24"/>
        </w:rPr>
        <w:t xml:space="preserve"> we Włodawie</w:t>
      </w:r>
      <w:r w:rsidR="00F66F3F">
        <w:rPr>
          <w:color w:val="000000"/>
          <w:sz w:val="24"/>
        </w:rPr>
        <w:t>,</w:t>
      </w:r>
      <w:r>
        <w:rPr>
          <w:color w:val="000000"/>
          <w:sz w:val="24"/>
        </w:rPr>
        <w:t xml:space="preserve"> </w:t>
      </w:r>
      <w:r w:rsidR="00746D83">
        <w:rPr>
          <w:color w:val="000000"/>
          <w:sz w:val="24"/>
        </w:rPr>
        <w:t>pacjentów ambulatoryjnych, komercyjnych.</w:t>
      </w:r>
    </w:p>
    <w:bookmarkEnd w:id="2"/>
    <w:bookmarkEnd w:id="3"/>
    <w:p w14:paraId="07865A4F" w14:textId="232363B0" w:rsidR="00901F52" w:rsidRDefault="00901F52" w:rsidP="006E485D">
      <w:pPr>
        <w:pStyle w:val="Tekstpodstawowy2"/>
        <w:numPr>
          <w:ilvl w:val="0"/>
          <w:numId w:val="19"/>
        </w:numPr>
        <w:tabs>
          <w:tab w:val="clear" w:pos="360"/>
          <w:tab w:val="clear" w:pos="737"/>
        </w:tabs>
        <w:ind w:left="426" w:hanging="426"/>
      </w:pPr>
      <w:r>
        <w:t>Świadczenia zdrowotne, o których mowa w ust. 1 punkt 1 i</w:t>
      </w:r>
      <w:r w:rsidR="002F3B7C">
        <w:t>/lub</w:t>
      </w:r>
      <w:r>
        <w:t xml:space="preserve"> 2</w:t>
      </w:r>
      <w:r w:rsidR="00B52602">
        <w:t xml:space="preserve"> </w:t>
      </w:r>
      <w:r>
        <w:t>będą udzielane przez Przyjmującego Zamówienie osobiście pacjentom uprawnionym do świadczeń zdrowotnych oraz pacjentom w stanach nagłego zagrożenia życia lub zdrowia</w:t>
      </w:r>
      <w:r w:rsidR="002F3B7C">
        <w:t xml:space="preserve">, </w:t>
      </w:r>
      <w:r w:rsidR="00A50967">
        <w:t xml:space="preserve">a także </w:t>
      </w:r>
      <w:r w:rsidR="002F3B7C">
        <w:t xml:space="preserve"> na rzecz osób kierowanych przez podmioty/instytucje, z którymi Udzielający Zamówienia zawarł umowę na udzielanie świadczeń zdrowotnych</w:t>
      </w:r>
      <w:r>
        <w:t xml:space="preserve">. </w:t>
      </w:r>
    </w:p>
    <w:p w14:paraId="0DAF81D1" w14:textId="27A46598" w:rsidR="00551544" w:rsidRDefault="00901F52" w:rsidP="006E485D">
      <w:pPr>
        <w:widowControl/>
        <w:numPr>
          <w:ilvl w:val="0"/>
          <w:numId w:val="19"/>
        </w:numPr>
        <w:tabs>
          <w:tab w:val="clear" w:pos="737"/>
          <w:tab w:val="num" w:pos="426"/>
        </w:tabs>
        <w:spacing w:line="100" w:lineRule="atLeast"/>
        <w:ind w:left="426" w:hanging="426"/>
        <w:jc w:val="both"/>
        <w:rPr>
          <w:color w:val="000000"/>
          <w:sz w:val="24"/>
        </w:rPr>
      </w:pPr>
      <w:r>
        <w:rPr>
          <w:color w:val="000000"/>
          <w:sz w:val="24"/>
        </w:rPr>
        <w:t>Świadczenia zdrowotne udzielane będą przez Przyjmującego Zamówienie osobiście, z zastrzeżeniem §</w:t>
      </w:r>
      <w:r w:rsidR="00A50967">
        <w:rPr>
          <w:color w:val="000000"/>
          <w:sz w:val="24"/>
        </w:rPr>
        <w:t> </w:t>
      </w:r>
      <w:r w:rsidR="006E6EAB">
        <w:rPr>
          <w:color w:val="000000"/>
          <w:sz w:val="24"/>
        </w:rPr>
        <w:t>4</w:t>
      </w:r>
      <w:r>
        <w:rPr>
          <w:color w:val="000000"/>
          <w:sz w:val="24"/>
        </w:rPr>
        <w:t xml:space="preserve">. </w:t>
      </w:r>
    </w:p>
    <w:p w14:paraId="2BD8CE6E" w14:textId="77777777" w:rsidR="00551544" w:rsidRPr="00551544" w:rsidRDefault="00551544" w:rsidP="00551544">
      <w:pPr>
        <w:widowControl/>
        <w:numPr>
          <w:ilvl w:val="0"/>
          <w:numId w:val="19"/>
        </w:numPr>
        <w:tabs>
          <w:tab w:val="clear" w:pos="737"/>
          <w:tab w:val="num" w:pos="426"/>
        </w:tabs>
        <w:spacing w:line="100" w:lineRule="atLeast"/>
        <w:ind w:left="426" w:hanging="426"/>
        <w:jc w:val="both"/>
        <w:rPr>
          <w:color w:val="000000"/>
          <w:sz w:val="24"/>
        </w:rPr>
      </w:pPr>
      <w:r w:rsidRPr="00551544">
        <w:rPr>
          <w:color w:val="000000"/>
          <w:sz w:val="24"/>
        </w:rPr>
        <w:t>Harmonogram, według którego Przyjmujący Zamówienie zobowiązany jest do udzielania świadczeń zdrowotnych stanowiących przedmiot umowy, ze wskazaniem dni i godzin ich udzielania, będzie ustalany przez osobę upoważnioną ze strony Udzielającego Zamówienia.</w:t>
      </w:r>
    </w:p>
    <w:p w14:paraId="56848DA0" w14:textId="34FB351D" w:rsidR="00901F52" w:rsidRPr="004E3819" w:rsidRDefault="00901F52" w:rsidP="006E485D">
      <w:pPr>
        <w:pStyle w:val="Tekstpodstawowy21"/>
        <w:numPr>
          <w:ilvl w:val="2"/>
          <w:numId w:val="38"/>
        </w:numPr>
        <w:tabs>
          <w:tab w:val="clear" w:pos="737"/>
          <w:tab w:val="num" w:pos="426"/>
        </w:tabs>
        <w:ind w:left="426" w:hanging="426"/>
        <w:jc w:val="both"/>
        <w:rPr>
          <w:color w:val="000000"/>
        </w:rPr>
      </w:pPr>
      <w:r w:rsidRPr="004E3819">
        <w:rPr>
          <w:color w:val="000000"/>
        </w:rPr>
        <w:t xml:space="preserve">Wskazanie konkretnych dni i godzin, w których Przyjmujący Zamówienie  będzie udzielał świadczeń zdrowotnych stanowiących przedmiot umowy </w:t>
      </w:r>
      <w:r w:rsidR="00FF76D2" w:rsidRPr="004E3819">
        <w:rPr>
          <w:color w:val="000000"/>
        </w:rPr>
        <w:t xml:space="preserve">w </w:t>
      </w:r>
      <w:r w:rsidR="00AA5D70">
        <w:rPr>
          <w:color w:val="000000"/>
        </w:rPr>
        <w:t>Zakładzie Radiologii</w:t>
      </w:r>
      <w:r w:rsidR="00FF76D2" w:rsidRPr="004E3819">
        <w:rPr>
          <w:color w:val="000000"/>
        </w:rPr>
        <w:t xml:space="preserve"> </w:t>
      </w:r>
      <w:r w:rsidRPr="004E3819">
        <w:rPr>
          <w:color w:val="000000"/>
        </w:rPr>
        <w:t xml:space="preserve">nastąpi w harmonogramach udzielania świadczeń zdrowotnych, sporządzonych </w:t>
      </w:r>
      <w:r w:rsidR="00FF76D2" w:rsidRPr="004E3819">
        <w:rPr>
          <w:color w:val="000000"/>
        </w:rPr>
        <w:t xml:space="preserve">przez </w:t>
      </w:r>
      <w:r w:rsidR="00B938CC">
        <w:rPr>
          <w:color w:val="000000"/>
        </w:rPr>
        <w:t xml:space="preserve">Pracownika Działu Kadr w porozumieniu z </w:t>
      </w:r>
      <w:r w:rsidR="00AA5D70">
        <w:rPr>
          <w:color w:val="000000"/>
        </w:rPr>
        <w:t>Kierownikiem Zakładu Radiologii.</w:t>
      </w:r>
    </w:p>
    <w:p w14:paraId="363A165E" w14:textId="77777777" w:rsidR="00901F52" w:rsidRDefault="00901F52">
      <w:pPr>
        <w:widowControl/>
        <w:numPr>
          <w:ilvl w:val="0"/>
          <w:numId w:val="3"/>
        </w:numPr>
        <w:tabs>
          <w:tab w:val="left" w:pos="360"/>
          <w:tab w:val="left" w:pos="426"/>
        </w:tabs>
        <w:spacing w:line="100" w:lineRule="atLeast"/>
        <w:ind w:left="340" w:hanging="340"/>
        <w:jc w:val="both"/>
        <w:rPr>
          <w:color w:val="000000"/>
          <w:sz w:val="24"/>
        </w:rPr>
      </w:pPr>
      <w:r>
        <w:rPr>
          <w:color w:val="000000"/>
          <w:sz w:val="24"/>
        </w:rPr>
        <w:t>Harmonogramy podlegają zatwierdzeniu przez Z-</w:t>
      </w:r>
      <w:proofErr w:type="spellStart"/>
      <w:r>
        <w:rPr>
          <w:color w:val="000000"/>
          <w:sz w:val="24"/>
        </w:rPr>
        <w:t>cę</w:t>
      </w:r>
      <w:proofErr w:type="spellEnd"/>
      <w:r>
        <w:rPr>
          <w:color w:val="000000"/>
          <w:sz w:val="24"/>
        </w:rPr>
        <w:t xml:space="preserve"> Dyrektora ds. Medycznych, lub inną osobę uprawnioną przez Udzielającego Zamówienia.</w:t>
      </w:r>
    </w:p>
    <w:p w14:paraId="6D78F135" w14:textId="77777777" w:rsidR="00901F52" w:rsidRDefault="00901F52">
      <w:pPr>
        <w:widowControl/>
        <w:numPr>
          <w:ilvl w:val="0"/>
          <w:numId w:val="3"/>
        </w:numPr>
        <w:tabs>
          <w:tab w:val="left" w:pos="360"/>
          <w:tab w:val="left" w:pos="426"/>
        </w:tabs>
        <w:spacing w:line="100" w:lineRule="atLeast"/>
        <w:ind w:left="340" w:hanging="340"/>
        <w:jc w:val="both"/>
        <w:rPr>
          <w:color w:val="000000"/>
          <w:sz w:val="24"/>
        </w:rPr>
      </w:pPr>
      <w:r>
        <w:rPr>
          <w:color w:val="000000"/>
          <w:sz w:val="24"/>
        </w:rPr>
        <w:lastRenderedPageBreak/>
        <w:t xml:space="preserve">Harmonogramy udzielania świadczeń zdrowotnych, o których mowa w ust. </w:t>
      </w:r>
      <w:r w:rsidR="004E3819">
        <w:rPr>
          <w:color w:val="000000"/>
          <w:sz w:val="24"/>
        </w:rPr>
        <w:t>5</w:t>
      </w:r>
      <w:r w:rsidR="006A2433">
        <w:rPr>
          <w:color w:val="000000"/>
          <w:sz w:val="24"/>
        </w:rPr>
        <w:t xml:space="preserve"> i </w:t>
      </w:r>
      <w:r w:rsidR="004E3819">
        <w:rPr>
          <w:color w:val="000000"/>
          <w:sz w:val="24"/>
        </w:rPr>
        <w:t>6</w:t>
      </w:r>
      <w:r>
        <w:rPr>
          <w:color w:val="000000"/>
          <w:sz w:val="24"/>
        </w:rPr>
        <w:t xml:space="preserve">  Udzielający Zamówienia przedstawi Przyjmującemu Zamówienie najpóźniej do 25-go dnia danego miesiąca na miesiąc następny. </w:t>
      </w:r>
    </w:p>
    <w:p w14:paraId="53CA6F05" w14:textId="665EC32C" w:rsidR="00901F52" w:rsidRDefault="00901F52">
      <w:pPr>
        <w:widowControl/>
        <w:numPr>
          <w:ilvl w:val="0"/>
          <w:numId w:val="3"/>
        </w:numPr>
        <w:tabs>
          <w:tab w:val="left" w:pos="360"/>
          <w:tab w:val="left" w:pos="426"/>
        </w:tabs>
        <w:spacing w:line="100" w:lineRule="atLeast"/>
        <w:ind w:left="340" w:hanging="340"/>
        <w:jc w:val="both"/>
        <w:rPr>
          <w:color w:val="000000"/>
          <w:sz w:val="24"/>
        </w:rPr>
      </w:pPr>
      <w:r>
        <w:rPr>
          <w:color w:val="000000"/>
          <w:sz w:val="24"/>
        </w:rPr>
        <w:t xml:space="preserve">Przyjmujący Zamówienie realizujący świadczenia zdrowotne, zobowiązany jest po ich zakończeniu przekazać raport z udzielonych świadczeń następcy, tj. lekarzowi który rozpoczyna udzielanie świadczeń zdrowotnych w </w:t>
      </w:r>
      <w:r w:rsidR="00551544">
        <w:rPr>
          <w:color w:val="000000"/>
          <w:sz w:val="24"/>
        </w:rPr>
        <w:t>Zakładzie Radiologii</w:t>
      </w:r>
    </w:p>
    <w:p w14:paraId="1811FAE5" w14:textId="77777777" w:rsidR="00901F52" w:rsidRDefault="00901F52">
      <w:pPr>
        <w:widowControl/>
        <w:numPr>
          <w:ilvl w:val="0"/>
          <w:numId w:val="3"/>
        </w:numPr>
        <w:tabs>
          <w:tab w:val="left" w:pos="360"/>
          <w:tab w:val="left" w:pos="426"/>
        </w:tabs>
        <w:spacing w:line="100" w:lineRule="atLeast"/>
        <w:ind w:left="340" w:hanging="340"/>
        <w:jc w:val="both"/>
        <w:rPr>
          <w:color w:val="000000"/>
          <w:sz w:val="24"/>
        </w:rPr>
      </w:pPr>
      <w:r>
        <w:rPr>
          <w:color w:val="000000"/>
          <w:sz w:val="24"/>
        </w:rPr>
        <w:t>Przyjmujący Zamówienie zobowiązuje się do realizacji świadczeń zdrowotnych według przedstawionego harmonogramu.</w:t>
      </w:r>
    </w:p>
    <w:p w14:paraId="04D2E223" w14:textId="77777777" w:rsidR="002F3B7C" w:rsidRDefault="002F3B7C" w:rsidP="00E02B4D">
      <w:pPr>
        <w:spacing w:line="200" w:lineRule="atLeast"/>
        <w:rPr>
          <w:color w:val="000000"/>
          <w:sz w:val="24"/>
        </w:rPr>
      </w:pPr>
    </w:p>
    <w:p w14:paraId="2939FC02" w14:textId="77777777" w:rsidR="00901F52" w:rsidRDefault="002F3B7C" w:rsidP="002F3B7C">
      <w:pPr>
        <w:spacing w:line="200" w:lineRule="atLeast"/>
        <w:jc w:val="center"/>
        <w:rPr>
          <w:color w:val="000000"/>
          <w:sz w:val="24"/>
        </w:rPr>
      </w:pPr>
      <w:r>
        <w:rPr>
          <w:color w:val="000000"/>
          <w:sz w:val="24"/>
        </w:rPr>
        <w:t xml:space="preserve">§ </w:t>
      </w:r>
      <w:r w:rsidR="00E02B4D">
        <w:rPr>
          <w:color w:val="000000"/>
          <w:sz w:val="24"/>
        </w:rPr>
        <w:t>2</w:t>
      </w:r>
    </w:p>
    <w:p w14:paraId="3085A169" w14:textId="77777777" w:rsidR="00901F52" w:rsidRDefault="00901F52">
      <w:pPr>
        <w:numPr>
          <w:ilvl w:val="0"/>
          <w:numId w:val="4"/>
        </w:numPr>
        <w:tabs>
          <w:tab w:val="left" w:pos="360"/>
          <w:tab w:val="left" w:pos="720"/>
        </w:tabs>
        <w:spacing w:line="200" w:lineRule="atLeast"/>
        <w:jc w:val="both"/>
        <w:rPr>
          <w:color w:val="000000"/>
          <w:sz w:val="24"/>
        </w:rPr>
      </w:pPr>
      <w:r>
        <w:rPr>
          <w:color w:val="000000"/>
          <w:sz w:val="24"/>
        </w:rPr>
        <w:t>Świadczenia zdrowotne, o których mowa w § 1 będą udzielane w siedzibie Udzielającego Zamówienia.</w:t>
      </w:r>
    </w:p>
    <w:p w14:paraId="118DF3F7" w14:textId="77777777" w:rsidR="00901F52" w:rsidRPr="00F83C04" w:rsidRDefault="00901F52" w:rsidP="00F83C04">
      <w:pPr>
        <w:numPr>
          <w:ilvl w:val="0"/>
          <w:numId w:val="4"/>
        </w:numPr>
        <w:tabs>
          <w:tab w:val="left" w:pos="360"/>
          <w:tab w:val="left" w:pos="720"/>
        </w:tabs>
        <w:spacing w:line="200" w:lineRule="atLeast"/>
        <w:jc w:val="both"/>
        <w:rPr>
          <w:color w:val="000000"/>
          <w:sz w:val="24"/>
        </w:rPr>
      </w:pPr>
      <w:r>
        <w:rPr>
          <w:color w:val="000000"/>
          <w:sz w:val="24"/>
        </w:rPr>
        <w:t>Strony ustalają, że mogą wystąpić miesiące, w których w związku ze zmniejszeniem lub brakiem potrzeb Udzielającego Zamówienia Przyjmujący Zamówienie nie będzie udzielał świadczeń zdrowotnych</w:t>
      </w:r>
      <w:r w:rsidR="00E279ED">
        <w:rPr>
          <w:color w:val="000000"/>
          <w:sz w:val="24"/>
        </w:rPr>
        <w:t xml:space="preserve"> lub będzie udzielał w wymiarze mniejszym niż zadeklarowany w ofercie</w:t>
      </w:r>
      <w:r>
        <w:rPr>
          <w:color w:val="000000"/>
          <w:sz w:val="24"/>
        </w:rPr>
        <w:t>. W takich przypadkach Przyjmującemu Zamówienie nie przysługuje prawo do żądania od Udzielającego Zamówienia wypłaty wynagrodzenia, odszkodowania itp. z tego tytułu.</w:t>
      </w:r>
    </w:p>
    <w:p w14:paraId="0DD514C3" w14:textId="77777777" w:rsidR="00901F52" w:rsidRDefault="00901F52">
      <w:pPr>
        <w:spacing w:line="200" w:lineRule="atLeast"/>
        <w:ind w:left="737" w:hanging="363"/>
        <w:jc w:val="center"/>
        <w:rPr>
          <w:color w:val="000000"/>
          <w:sz w:val="24"/>
        </w:rPr>
      </w:pPr>
      <w:r>
        <w:rPr>
          <w:color w:val="000000"/>
          <w:sz w:val="24"/>
        </w:rPr>
        <w:t xml:space="preserve">§ </w:t>
      </w:r>
      <w:r w:rsidR="00E02B4D">
        <w:rPr>
          <w:color w:val="000000"/>
          <w:sz w:val="24"/>
        </w:rPr>
        <w:t>3</w:t>
      </w:r>
    </w:p>
    <w:p w14:paraId="428A4200" w14:textId="77777777" w:rsidR="00901F52" w:rsidRDefault="00901F52">
      <w:pPr>
        <w:numPr>
          <w:ilvl w:val="0"/>
          <w:numId w:val="5"/>
        </w:numPr>
        <w:tabs>
          <w:tab w:val="left" w:pos="360"/>
          <w:tab w:val="left" w:pos="426"/>
        </w:tabs>
        <w:spacing w:line="200" w:lineRule="atLeast"/>
        <w:jc w:val="both"/>
        <w:rPr>
          <w:color w:val="000000"/>
          <w:sz w:val="24"/>
        </w:rPr>
      </w:pPr>
      <w:r>
        <w:rPr>
          <w:color w:val="000000"/>
          <w:sz w:val="24"/>
        </w:rPr>
        <w:t>Udzielający Zamówienia zobowiązany jest:</w:t>
      </w:r>
    </w:p>
    <w:p w14:paraId="4D12C694" w14:textId="77777777" w:rsidR="00901F52" w:rsidRDefault="00901F52">
      <w:pPr>
        <w:numPr>
          <w:ilvl w:val="0"/>
          <w:numId w:val="6"/>
        </w:numPr>
        <w:tabs>
          <w:tab w:val="left" w:pos="757"/>
          <w:tab w:val="left" w:pos="1468"/>
          <w:tab w:val="left" w:pos="8053"/>
          <w:tab w:val="left" w:pos="13813"/>
          <w:tab w:val="left" w:pos="14533"/>
        </w:tabs>
        <w:spacing w:line="200" w:lineRule="atLeast"/>
        <w:ind w:left="737" w:hanging="340"/>
        <w:jc w:val="both"/>
        <w:rPr>
          <w:color w:val="000000"/>
          <w:sz w:val="24"/>
        </w:rPr>
      </w:pPr>
      <w:r>
        <w:rPr>
          <w:color w:val="000000"/>
          <w:sz w:val="24"/>
        </w:rPr>
        <w:t xml:space="preserve">nieodpłatnie udostępniać Przyjmującemu Zamówienie pomieszczenia, sprzęt i aparaturę należącą do Udzielającego Zamówienia w celu wykonania usług będących przedmiotem niniejszej umowy,  </w:t>
      </w:r>
    </w:p>
    <w:p w14:paraId="6458E7AB" w14:textId="77777777" w:rsidR="00901F52" w:rsidRDefault="00901F52">
      <w:pPr>
        <w:numPr>
          <w:ilvl w:val="0"/>
          <w:numId w:val="6"/>
        </w:numPr>
        <w:tabs>
          <w:tab w:val="left" w:pos="757"/>
          <w:tab w:val="left" w:pos="1468"/>
          <w:tab w:val="left" w:pos="8053"/>
          <w:tab w:val="left" w:pos="13813"/>
          <w:tab w:val="left" w:pos="14533"/>
        </w:tabs>
        <w:spacing w:line="200" w:lineRule="atLeast"/>
        <w:ind w:left="737" w:hanging="340"/>
        <w:jc w:val="both"/>
        <w:rPr>
          <w:color w:val="000000"/>
          <w:sz w:val="24"/>
        </w:rPr>
      </w:pPr>
      <w:r>
        <w:rPr>
          <w:color w:val="000000"/>
          <w:sz w:val="24"/>
        </w:rPr>
        <w:t>zapewniać bieżące naprawy i konserwacje sprzętu i urządzeń niezbędnych do wykonywania usług będących przedmiotem niniejszej umowy,</w:t>
      </w:r>
    </w:p>
    <w:p w14:paraId="41BC6509" w14:textId="77777777" w:rsidR="00901F52" w:rsidRDefault="00901F52">
      <w:pPr>
        <w:numPr>
          <w:ilvl w:val="0"/>
          <w:numId w:val="6"/>
        </w:numPr>
        <w:tabs>
          <w:tab w:val="left" w:pos="757"/>
          <w:tab w:val="left" w:pos="1468"/>
          <w:tab w:val="left" w:pos="8053"/>
          <w:tab w:val="left" w:pos="13813"/>
          <w:tab w:val="left" w:pos="14533"/>
        </w:tabs>
        <w:spacing w:line="200" w:lineRule="atLeast"/>
        <w:ind w:left="737" w:hanging="340"/>
        <w:jc w:val="both"/>
        <w:rPr>
          <w:color w:val="000000"/>
          <w:sz w:val="24"/>
        </w:rPr>
      </w:pPr>
      <w:r>
        <w:rPr>
          <w:color w:val="000000"/>
          <w:sz w:val="24"/>
        </w:rPr>
        <w:t>zapewniać bieżące zaopatrzenie w materiały medyczne, preparaty diagnostyczne i inne środki medyczne, a także materiały biurowe niezbędne do bieżącej realizacji zadań wynikających z</w:t>
      </w:r>
      <w:r w:rsidR="003026B7">
        <w:rPr>
          <w:color w:val="000000"/>
          <w:sz w:val="24"/>
        </w:rPr>
        <w:t> </w:t>
      </w:r>
      <w:r>
        <w:rPr>
          <w:color w:val="000000"/>
          <w:sz w:val="24"/>
        </w:rPr>
        <w:t>niniejszej umowy na zasadach obowiązujących u Udzielającego Zamówienia,</w:t>
      </w:r>
    </w:p>
    <w:p w14:paraId="737CE2E8" w14:textId="77777777" w:rsidR="00901F52" w:rsidRDefault="00901F52">
      <w:pPr>
        <w:numPr>
          <w:ilvl w:val="0"/>
          <w:numId w:val="6"/>
        </w:numPr>
        <w:tabs>
          <w:tab w:val="left" w:pos="757"/>
          <w:tab w:val="left" w:pos="1468"/>
          <w:tab w:val="left" w:pos="8053"/>
          <w:tab w:val="left" w:pos="13813"/>
          <w:tab w:val="left" w:pos="14533"/>
        </w:tabs>
        <w:spacing w:line="200" w:lineRule="atLeast"/>
        <w:ind w:left="737" w:hanging="340"/>
        <w:jc w:val="both"/>
        <w:rPr>
          <w:color w:val="000000"/>
          <w:sz w:val="24"/>
        </w:rPr>
      </w:pPr>
      <w:r>
        <w:rPr>
          <w:color w:val="000000"/>
          <w:sz w:val="24"/>
        </w:rPr>
        <w:t>nieodpłatnie udostępniać pomieszczenia socjalne na terenie siedziby Udzielającego Zamówienia,</w:t>
      </w:r>
    </w:p>
    <w:p w14:paraId="1919D9EA" w14:textId="77777777" w:rsidR="00901F52" w:rsidRDefault="00901F52">
      <w:pPr>
        <w:numPr>
          <w:ilvl w:val="0"/>
          <w:numId w:val="6"/>
        </w:numPr>
        <w:tabs>
          <w:tab w:val="left" w:pos="757"/>
          <w:tab w:val="left" w:pos="1468"/>
          <w:tab w:val="left" w:pos="8053"/>
          <w:tab w:val="left" w:pos="13813"/>
          <w:tab w:val="left" w:pos="14533"/>
        </w:tabs>
        <w:spacing w:line="200" w:lineRule="atLeast"/>
        <w:ind w:left="737" w:hanging="340"/>
        <w:jc w:val="both"/>
        <w:rPr>
          <w:color w:val="000000"/>
          <w:sz w:val="24"/>
        </w:rPr>
      </w:pPr>
      <w:r>
        <w:rPr>
          <w:color w:val="000000"/>
          <w:sz w:val="24"/>
        </w:rPr>
        <w:t>zapewniać bieżące dostawy energii elektrycznej i cieplnej, dostawy wody, gazów medycznych, zabezpieczać środki czystości, sprzątanie pomieszczeń na zasadach obowiązujących u</w:t>
      </w:r>
      <w:r w:rsidR="003026B7">
        <w:rPr>
          <w:color w:val="000000"/>
          <w:sz w:val="24"/>
        </w:rPr>
        <w:t> </w:t>
      </w:r>
      <w:r>
        <w:rPr>
          <w:color w:val="000000"/>
          <w:sz w:val="24"/>
        </w:rPr>
        <w:t>Udzielającego Zamówienia.</w:t>
      </w:r>
    </w:p>
    <w:p w14:paraId="0FC9B4C3" w14:textId="77777777" w:rsidR="00901F52" w:rsidRDefault="00901F52">
      <w:pPr>
        <w:numPr>
          <w:ilvl w:val="0"/>
          <w:numId w:val="5"/>
        </w:numPr>
        <w:tabs>
          <w:tab w:val="left" w:pos="360"/>
          <w:tab w:val="left" w:pos="1468"/>
          <w:tab w:val="left" w:pos="8053"/>
          <w:tab w:val="left" w:pos="13813"/>
          <w:tab w:val="left" w:pos="14533"/>
        </w:tabs>
        <w:spacing w:line="200" w:lineRule="atLeast"/>
        <w:jc w:val="both"/>
        <w:rPr>
          <w:color w:val="000000"/>
          <w:sz w:val="24"/>
        </w:rPr>
      </w:pPr>
      <w:r>
        <w:rPr>
          <w:color w:val="000000"/>
          <w:sz w:val="24"/>
        </w:rPr>
        <w:t xml:space="preserve">Środki udostępnione przez Udzielającego Zamówienia nie mogą być używane w innych celach niż określone niniejszą umową. </w:t>
      </w:r>
    </w:p>
    <w:p w14:paraId="48284CA5" w14:textId="77777777" w:rsidR="00901F52" w:rsidRDefault="00901F52">
      <w:pPr>
        <w:numPr>
          <w:ilvl w:val="0"/>
          <w:numId w:val="5"/>
        </w:numPr>
        <w:tabs>
          <w:tab w:val="left" w:pos="360"/>
          <w:tab w:val="left" w:pos="1468"/>
          <w:tab w:val="left" w:pos="8053"/>
          <w:tab w:val="left" w:pos="13813"/>
          <w:tab w:val="left" w:pos="14533"/>
        </w:tabs>
        <w:spacing w:line="200" w:lineRule="atLeast"/>
        <w:jc w:val="both"/>
        <w:rPr>
          <w:sz w:val="24"/>
        </w:rPr>
      </w:pPr>
      <w:r>
        <w:rPr>
          <w:sz w:val="24"/>
        </w:rPr>
        <w:t xml:space="preserve">Zasady użytkowania sprzętu biurowego, aparatury medycznej oraz innych środków niezbędnych do wykonywania niniejszej umowy zostały określone w Załączniku nr </w:t>
      </w:r>
      <w:r w:rsidR="003748FA">
        <w:rPr>
          <w:sz w:val="24"/>
        </w:rPr>
        <w:t>4</w:t>
      </w:r>
      <w:r>
        <w:rPr>
          <w:sz w:val="24"/>
        </w:rPr>
        <w:t xml:space="preserve"> do umowy.</w:t>
      </w:r>
    </w:p>
    <w:p w14:paraId="4D112B6F" w14:textId="529B2F31" w:rsidR="00901F52" w:rsidRDefault="00901F52">
      <w:pPr>
        <w:numPr>
          <w:ilvl w:val="0"/>
          <w:numId w:val="5"/>
        </w:numPr>
        <w:tabs>
          <w:tab w:val="left" w:pos="360"/>
          <w:tab w:val="left" w:pos="1468"/>
          <w:tab w:val="left" w:pos="8053"/>
          <w:tab w:val="left" w:pos="13813"/>
          <w:tab w:val="left" w:pos="14533"/>
        </w:tabs>
        <w:spacing w:line="200" w:lineRule="atLeast"/>
        <w:jc w:val="both"/>
        <w:rPr>
          <w:color w:val="000000"/>
          <w:sz w:val="24"/>
        </w:rPr>
      </w:pPr>
      <w:r>
        <w:rPr>
          <w:color w:val="000000"/>
          <w:sz w:val="24"/>
        </w:rPr>
        <w:t xml:space="preserve">Przyjmujący Zamówienie jest odpowiedzialny materialnie za uszkodzenie rzeczy wymienionych w ust.1, jeżeli używa ich w sposób </w:t>
      </w:r>
      <w:r w:rsidR="00846272">
        <w:rPr>
          <w:color w:val="000000"/>
          <w:sz w:val="24"/>
        </w:rPr>
        <w:t xml:space="preserve">niezgodny </w:t>
      </w:r>
      <w:r>
        <w:rPr>
          <w:color w:val="000000"/>
          <w:sz w:val="24"/>
        </w:rPr>
        <w:t>przeznaczeniem.</w:t>
      </w:r>
    </w:p>
    <w:p w14:paraId="26BC24D5" w14:textId="77777777" w:rsidR="00901F52" w:rsidRDefault="00901F52">
      <w:pPr>
        <w:numPr>
          <w:ilvl w:val="0"/>
          <w:numId w:val="5"/>
        </w:numPr>
        <w:tabs>
          <w:tab w:val="left" w:pos="360"/>
          <w:tab w:val="left" w:pos="1468"/>
          <w:tab w:val="left" w:pos="8053"/>
          <w:tab w:val="left" w:pos="13813"/>
          <w:tab w:val="left" w:pos="14533"/>
        </w:tabs>
        <w:spacing w:line="200" w:lineRule="atLeast"/>
        <w:jc w:val="both"/>
        <w:rPr>
          <w:color w:val="000000"/>
          <w:sz w:val="24"/>
        </w:rPr>
      </w:pPr>
      <w:r>
        <w:rPr>
          <w:color w:val="000000"/>
          <w:sz w:val="24"/>
        </w:rPr>
        <w:t>Przyjmujący Zamówienie nie ponosi odpowiedzialności za naturalne zużycie środków wymienionych w</w:t>
      </w:r>
      <w:r w:rsidR="003026B7">
        <w:rPr>
          <w:color w:val="000000"/>
          <w:sz w:val="24"/>
        </w:rPr>
        <w:t> </w:t>
      </w:r>
      <w:r>
        <w:rPr>
          <w:color w:val="000000"/>
          <w:sz w:val="24"/>
        </w:rPr>
        <w:t>ust. 1 będące następstwem prawidłowego ich używania.</w:t>
      </w:r>
    </w:p>
    <w:p w14:paraId="1ADDBB40" w14:textId="77777777" w:rsidR="00901F52" w:rsidRPr="004E3819" w:rsidRDefault="00901F52" w:rsidP="004E3819">
      <w:pPr>
        <w:numPr>
          <w:ilvl w:val="0"/>
          <w:numId w:val="5"/>
        </w:numPr>
        <w:tabs>
          <w:tab w:val="left" w:pos="360"/>
          <w:tab w:val="left" w:pos="1468"/>
          <w:tab w:val="left" w:pos="8053"/>
          <w:tab w:val="left" w:pos="13813"/>
          <w:tab w:val="left" w:pos="14533"/>
        </w:tabs>
        <w:spacing w:line="200" w:lineRule="atLeast"/>
        <w:jc w:val="both"/>
        <w:rPr>
          <w:color w:val="000000"/>
          <w:sz w:val="24"/>
        </w:rPr>
      </w:pPr>
      <w:r>
        <w:rPr>
          <w:color w:val="000000"/>
          <w:sz w:val="24"/>
        </w:rPr>
        <w:t>W przypadkach sprzecznych  ocen, czy uszkodzenie związane jest ze zwykłą eksploatacją, czy jest wynikiem niewłaściwego jej używania, ocenę wykonuje właściwy serwis firmowy. Jeżeli ocena taka potwierdzi winę Przyjmującego Zamówienie, poniesie on koszty jej sporządzenia przez właściwy serwis.</w:t>
      </w:r>
    </w:p>
    <w:p w14:paraId="47653EBF" w14:textId="77777777" w:rsidR="00901F52" w:rsidRDefault="00901F52">
      <w:pPr>
        <w:spacing w:line="200" w:lineRule="atLeast"/>
        <w:ind w:left="737" w:hanging="363"/>
        <w:jc w:val="center"/>
        <w:rPr>
          <w:color w:val="000000"/>
          <w:sz w:val="24"/>
        </w:rPr>
      </w:pPr>
      <w:r>
        <w:rPr>
          <w:color w:val="000000"/>
          <w:sz w:val="24"/>
        </w:rPr>
        <w:t xml:space="preserve">§ </w:t>
      </w:r>
      <w:r w:rsidR="00E02B4D">
        <w:rPr>
          <w:color w:val="000000"/>
          <w:sz w:val="24"/>
        </w:rPr>
        <w:t>4</w:t>
      </w:r>
    </w:p>
    <w:p w14:paraId="1224FD95" w14:textId="77777777" w:rsidR="00901F52" w:rsidRDefault="00901F52">
      <w:pPr>
        <w:numPr>
          <w:ilvl w:val="0"/>
          <w:numId w:val="7"/>
        </w:numPr>
        <w:tabs>
          <w:tab w:val="left" w:pos="374"/>
          <w:tab w:val="left" w:pos="748"/>
          <w:tab w:val="left" w:pos="1108"/>
          <w:tab w:val="left" w:pos="7693"/>
          <w:tab w:val="left" w:pos="13453"/>
          <w:tab w:val="left" w:pos="14173"/>
        </w:tabs>
        <w:spacing w:line="200" w:lineRule="atLeast"/>
        <w:ind w:left="374" w:hanging="360"/>
        <w:jc w:val="both"/>
        <w:rPr>
          <w:color w:val="000000"/>
          <w:sz w:val="24"/>
        </w:rPr>
      </w:pPr>
      <w:r>
        <w:rPr>
          <w:color w:val="000000"/>
          <w:sz w:val="24"/>
        </w:rPr>
        <w:t xml:space="preserve">Przyjmujący Zamówienie zobowiązany jest do osobistego wykonywania świadczeń będących przedmiotem niniejszej umowy i nie ma prawa do przenoszenia swoich obowiązków na inne osoby lub podmioty, z zastrzeżeniem ust. 2. </w:t>
      </w:r>
    </w:p>
    <w:p w14:paraId="3020E897" w14:textId="7224B8EF" w:rsidR="00901F52" w:rsidRDefault="00901F52">
      <w:pPr>
        <w:numPr>
          <w:ilvl w:val="0"/>
          <w:numId w:val="7"/>
        </w:numPr>
        <w:tabs>
          <w:tab w:val="left" w:pos="374"/>
          <w:tab w:val="left" w:pos="748"/>
          <w:tab w:val="left" w:pos="1108"/>
          <w:tab w:val="left" w:pos="7693"/>
          <w:tab w:val="left" w:pos="13453"/>
          <w:tab w:val="left" w:pos="14173"/>
        </w:tabs>
        <w:spacing w:line="200" w:lineRule="atLeast"/>
        <w:ind w:left="374" w:hanging="360"/>
        <w:jc w:val="both"/>
        <w:rPr>
          <w:color w:val="000000"/>
          <w:sz w:val="24"/>
        </w:rPr>
      </w:pPr>
      <w:r>
        <w:rPr>
          <w:color w:val="000000"/>
          <w:sz w:val="24"/>
        </w:rPr>
        <w:t>W przypadku zaistnienia okoliczności, niezależnych od Przyjmującego Zamówienie (np. choroba), które uniemożliwiają realizację umowy zgodnie z ustalonym harmonogramem, Przyjmujący Zamówienie, za zgodą Udzielającego Zamówienia</w:t>
      </w:r>
      <w:r w:rsidR="00E279ED">
        <w:rPr>
          <w:color w:val="000000"/>
          <w:sz w:val="24"/>
        </w:rPr>
        <w:t>,</w:t>
      </w:r>
      <w:r>
        <w:rPr>
          <w:color w:val="000000"/>
          <w:sz w:val="24"/>
        </w:rPr>
        <w:t xml:space="preserve"> może ustalić zastępstwo we własnym zakresie i</w:t>
      </w:r>
      <w:r w:rsidR="003026B7">
        <w:rPr>
          <w:color w:val="000000"/>
          <w:sz w:val="24"/>
        </w:rPr>
        <w:t> </w:t>
      </w:r>
      <w:r>
        <w:rPr>
          <w:color w:val="000000"/>
          <w:sz w:val="24"/>
        </w:rPr>
        <w:t>przekaz</w:t>
      </w:r>
      <w:r w:rsidR="00FF76D2">
        <w:rPr>
          <w:color w:val="000000"/>
          <w:sz w:val="24"/>
        </w:rPr>
        <w:t>ać</w:t>
      </w:r>
      <w:r>
        <w:rPr>
          <w:color w:val="000000"/>
          <w:sz w:val="24"/>
        </w:rPr>
        <w:t xml:space="preserve"> obowiązki wynikające z niniejszej umowy osobie, która posiada </w:t>
      </w:r>
      <w:r>
        <w:rPr>
          <w:color w:val="000000"/>
          <w:sz w:val="24"/>
        </w:rPr>
        <w:lastRenderedPageBreak/>
        <w:t xml:space="preserve">aktualną umowę tego samego rodzaju z Udzielającym Zamówienia lub też innej osobie prowadzącej indywidualną (specjalistyczną) praktykę lekarską i posiadającą odpowiednie uprawnienia/specjalizacje do wykonywania przedmiotu niniejszej umowy, z zastrzeżeniem ust. 4. Zastępstwo może zostać ustanowione na czas nie dłuższy niż 30 dni. W przypadku wydłużenia tego okresu Udzielający Zamówienia ma prawo rozwiązać umowę na zasadach określonych w niniejszej umowie. </w:t>
      </w:r>
    </w:p>
    <w:p w14:paraId="648AA345" w14:textId="77777777" w:rsidR="00901F52" w:rsidRDefault="00901F52">
      <w:pPr>
        <w:numPr>
          <w:ilvl w:val="0"/>
          <w:numId w:val="7"/>
        </w:numPr>
        <w:tabs>
          <w:tab w:val="left" w:pos="374"/>
          <w:tab w:val="left" w:pos="748"/>
          <w:tab w:val="left" w:pos="1108"/>
          <w:tab w:val="left" w:pos="7693"/>
          <w:tab w:val="left" w:pos="13453"/>
          <w:tab w:val="left" w:pos="14173"/>
        </w:tabs>
        <w:spacing w:line="200" w:lineRule="atLeast"/>
        <w:ind w:left="374" w:hanging="360"/>
        <w:jc w:val="both"/>
        <w:rPr>
          <w:color w:val="000000"/>
          <w:sz w:val="24"/>
        </w:rPr>
      </w:pPr>
      <w:r>
        <w:rPr>
          <w:color w:val="000000"/>
          <w:sz w:val="24"/>
        </w:rPr>
        <w:t xml:space="preserve">Osoby zastępujące Przyjmującego Zamówienie muszą być ubezpieczone od odpowiedzialności cywilnej, zgodnie z § </w:t>
      </w:r>
      <w:r w:rsidR="00E02B4D">
        <w:rPr>
          <w:color w:val="000000"/>
          <w:sz w:val="24"/>
        </w:rPr>
        <w:t>6</w:t>
      </w:r>
      <w:r w:rsidR="005E4A87">
        <w:rPr>
          <w:color w:val="000000"/>
          <w:sz w:val="24"/>
        </w:rPr>
        <w:t xml:space="preserve"> </w:t>
      </w:r>
      <w:r>
        <w:rPr>
          <w:color w:val="000000"/>
          <w:sz w:val="24"/>
        </w:rPr>
        <w:t>ust. 4.</w:t>
      </w:r>
    </w:p>
    <w:p w14:paraId="4FB2D580" w14:textId="6DC880D6" w:rsidR="00901F52" w:rsidRPr="00846272" w:rsidRDefault="00901F52" w:rsidP="004A38A4">
      <w:pPr>
        <w:numPr>
          <w:ilvl w:val="0"/>
          <w:numId w:val="7"/>
        </w:numPr>
        <w:tabs>
          <w:tab w:val="left" w:pos="374"/>
          <w:tab w:val="left" w:pos="748"/>
          <w:tab w:val="left" w:pos="1108"/>
          <w:tab w:val="left" w:pos="7693"/>
          <w:tab w:val="left" w:pos="13453"/>
          <w:tab w:val="left" w:pos="14173"/>
        </w:tabs>
        <w:spacing w:line="200" w:lineRule="atLeast"/>
        <w:ind w:left="374" w:hanging="360"/>
        <w:jc w:val="both"/>
        <w:rPr>
          <w:color w:val="000000"/>
          <w:sz w:val="24"/>
        </w:rPr>
      </w:pPr>
      <w:r w:rsidRPr="00846272">
        <w:rPr>
          <w:color w:val="000000"/>
          <w:sz w:val="24"/>
        </w:rPr>
        <w:t>Nie stanow</w:t>
      </w:r>
      <w:r w:rsidR="00E279ED" w:rsidRPr="00846272">
        <w:rPr>
          <w:color w:val="000000"/>
          <w:sz w:val="24"/>
        </w:rPr>
        <w:t>i naruszenia warunków umowy nie</w:t>
      </w:r>
      <w:r w:rsidRPr="00846272">
        <w:rPr>
          <w:color w:val="000000"/>
          <w:sz w:val="24"/>
        </w:rPr>
        <w:t>udzielanie świadczeń zdrowotnych zgodnie z ustalonym harmonogramem, w przypadku niezdolności do wykonywania świadczeń spowodowanych chorobą, udokumentowanych zaświadczeniem lekarskim</w:t>
      </w:r>
      <w:r w:rsidR="00846272">
        <w:rPr>
          <w:color w:val="000000"/>
          <w:sz w:val="24"/>
        </w:rPr>
        <w:t>.</w:t>
      </w:r>
    </w:p>
    <w:p w14:paraId="1AB5654C" w14:textId="77777777" w:rsidR="00901F52" w:rsidRDefault="00901F52">
      <w:pPr>
        <w:tabs>
          <w:tab w:val="left" w:pos="8056"/>
          <w:tab w:val="left" w:pos="13816"/>
          <w:tab w:val="left" w:pos="14536"/>
        </w:tabs>
        <w:spacing w:line="200" w:lineRule="atLeast"/>
        <w:ind w:left="737" w:hanging="363"/>
        <w:jc w:val="center"/>
        <w:rPr>
          <w:color w:val="000000"/>
          <w:sz w:val="24"/>
        </w:rPr>
      </w:pPr>
      <w:r>
        <w:rPr>
          <w:color w:val="000000"/>
          <w:sz w:val="24"/>
        </w:rPr>
        <w:t xml:space="preserve">§ </w:t>
      </w:r>
      <w:r w:rsidR="00E02B4D">
        <w:rPr>
          <w:color w:val="000000"/>
          <w:sz w:val="24"/>
        </w:rPr>
        <w:t>5</w:t>
      </w:r>
    </w:p>
    <w:p w14:paraId="3BFBC743" w14:textId="77777777" w:rsidR="008B6402" w:rsidRPr="008B6402" w:rsidRDefault="00901F52" w:rsidP="008B6402">
      <w:pPr>
        <w:numPr>
          <w:ilvl w:val="0"/>
          <w:numId w:val="8"/>
        </w:numPr>
        <w:tabs>
          <w:tab w:val="left" w:pos="374"/>
          <w:tab w:val="left" w:pos="748"/>
          <w:tab w:val="left" w:pos="1108"/>
          <w:tab w:val="left" w:pos="7693"/>
          <w:tab w:val="left" w:pos="13453"/>
        </w:tabs>
        <w:spacing w:line="200" w:lineRule="atLeast"/>
        <w:ind w:left="374" w:hanging="360"/>
        <w:jc w:val="both"/>
        <w:rPr>
          <w:color w:val="000000"/>
          <w:sz w:val="24"/>
        </w:rPr>
      </w:pPr>
      <w:r>
        <w:rPr>
          <w:color w:val="000000"/>
          <w:sz w:val="24"/>
        </w:rPr>
        <w:t>Przyjmujący Zamówienie zobowiązany jest posiadać w czasie trwania umowy aktualne badania lekarskie,</w:t>
      </w:r>
      <w:r w:rsidR="008B6402" w:rsidRPr="008B6402">
        <w:rPr>
          <w:color w:val="000000"/>
          <w:sz w:val="24"/>
        </w:rPr>
        <w:t xml:space="preserve"> orzeczenie do celów sanitarno-epidemiologicznych, aktualne szczepienia przeciw WZW typu B</w:t>
      </w:r>
      <w:r w:rsidR="008B170B">
        <w:rPr>
          <w:color w:val="000000"/>
          <w:sz w:val="24"/>
        </w:rPr>
        <w:t>.</w:t>
      </w:r>
    </w:p>
    <w:p w14:paraId="45182716" w14:textId="77777777" w:rsidR="00901F52" w:rsidRDefault="00901F52" w:rsidP="00C57EE0">
      <w:pPr>
        <w:numPr>
          <w:ilvl w:val="0"/>
          <w:numId w:val="8"/>
        </w:numPr>
        <w:tabs>
          <w:tab w:val="left" w:pos="374"/>
          <w:tab w:val="left" w:pos="567"/>
          <w:tab w:val="left" w:pos="7693"/>
          <w:tab w:val="left" w:pos="13453"/>
        </w:tabs>
        <w:spacing w:line="200" w:lineRule="atLeast"/>
        <w:ind w:left="374" w:hanging="360"/>
        <w:jc w:val="both"/>
        <w:rPr>
          <w:color w:val="000000"/>
          <w:sz w:val="24"/>
        </w:rPr>
      </w:pPr>
      <w:r>
        <w:rPr>
          <w:color w:val="000000"/>
          <w:sz w:val="24"/>
        </w:rPr>
        <w:t xml:space="preserve"> </w:t>
      </w:r>
      <w:r w:rsidR="00C57EE0">
        <w:rPr>
          <w:color w:val="000000"/>
          <w:sz w:val="24"/>
        </w:rPr>
        <w:t>O</w:t>
      </w:r>
      <w:r>
        <w:rPr>
          <w:color w:val="000000"/>
          <w:sz w:val="24"/>
        </w:rPr>
        <w:t>dbyte szkolenia wstępne ogólne, stanowiskowe oraz szkolenia okresowe w zakresie BHP.</w:t>
      </w:r>
    </w:p>
    <w:p w14:paraId="4AA0575A" w14:textId="77777777" w:rsidR="00901F52" w:rsidRDefault="00901F52">
      <w:pPr>
        <w:numPr>
          <w:ilvl w:val="0"/>
          <w:numId w:val="8"/>
        </w:numPr>
        <w:tabs>
          <w:tab w:val="left" w:pos="374"/>
          <w:tab w:val="left" w:pos="748"/>
          <w:tab w:val="left" w:pos="1108"/>
          <w:tab w:val="left" w:pos="7693"/>
          <w:tab w:val="left" w:pos="13453"/>
        </w:tabs>
        <w:spacing w:line="200" w:lineRule="atLeast"/>
        <w:ind w:left="374" w:hanging="360"/>
        <w:jc w:val="both"/>
        <w:rPr>
          <w:color w:val="000000"/>
          <w:sz w:val="24"/>
        </w:rPr>
      </w:pPr>
      <w:r>
        <w:rPr>
          <w:color w:val="000000"/>
          <w:sz w:val="24"/>
        </w:rPr>
        <w:t xml:space="preserve">Koszty badań lekarskich i szkoleń, o których mowa w ust. 1 </w:t>
      </w:r>
      <w:r w:rsidR="00DB490C">
        <w:rPr>
          <w:color w:val="000000"/>
          <w:sz w:val="24"/>
        </w:rPr>
        <w:t xml:space="preserve">i 2 </w:t>
      </w:r>
      <w:r>
        <w:rPr>
          <w:color w:val="000000"/>
          <w:sz w:val="24"/>
        </w:rPr>
        <w:t>ponosi Przyjmujący Zamówienie.</w:t>
      </w:r>
    </w:p>
    <w:p w14:paraId="0443E1CE" w14:textId="77777777" w:rsidR="00901F52" w:rsidRDefault="00901F52">
      <w:pPr>
        <w:tabs>
          <w:tab w:val="left" w:pos="13816"/>
        </w:tabs>
        <w:spacing w:line="200" w:lineRule="atLeast"/>
        <w:ind w:left="737" w:hanging="363"/>
        <w:jc w:val="both"/>
        <w:rPr>
          <w:color w:val="000000"/>
          <w:sz w:val="24"/>
        </w:rPr>
      </w:pPr>
    </w:p>
    <w:p w14:paraId="3B3A419A" w14:textId="77777777" w:rsidR="00901F52" w:rsidRDefault="00901F52">
      <w:pPr>
        <w:spacing w:line="200" w:lineRule="atLeast"/>
        <w:ind w:left="737" w:hanging="363"/>
        <w:jc w:val="center"/>
        <w:rPr>
          <w:color w:val="000000"/>
          <w:sz w:val="24"/>
        </w:rPr>
      </w:pPr>
      <w:r>
        <w:rPr>
          <w:color w:val="000000"/>
          <w:sz w:val="24"/>
        </w:rPr>
        <w:t xml:space="preserve">§ </w:t>
      </w:r>
      <w:r w:rsidR="00E02B4D">
        <w:rPr>
          <w:color w:val="000000"/>
          <w:sz w:val="24"/>
        </w:rPr>
        <w:t>6</w:t>
      </w:r>
    </w:p>
    <w:p w14:paraId="44F37967" w14:textId="77777777" w:rsidR="00901F52" w:rsidRDefault="00901F52" w:rsidP="003026B7">
      <w:pPr>
        <w:numPr>
          <w:ilvl w:val="0"/>
          <w:numId w:val="9"/>
        </w:numPr>
        <w:tabs>
          <w:tab w:val="left" w:pos="374"/>
          <w:tab w:val="left" w:pos="748"/>
          <w:tab w:val="left" w:pos="1108"/>
          <w:tab w:val="left" w:pos="7783"/>
        </w:tabs>
        <w:spacing w:line="200" w:lineRule="atLeast"/>
        <w:ind w:left="374" w:hanging="360"/>
        <w:jc w:val="both"/>
        <w:rPr>
          <w:color w:val="000000"/>
          <w:sz w:val="24"/>
        </w:rPr>
      </w:pPr>
      <w:r>
        <w:rPr>
          <w:color w:val="000000"/>
          <w:sz w:val="24"/>
        </w:rPr>
        <w:t>Przyjmujący Zamówienie zobowiązuje się do rzetelnego wykonywania świadczeń z wykorzystaniem wiedzy medycznej i umiejętności zawodowych oraz z uwzględnieniem postępu w zakresie medycyny.</w:t>
      </w:r>
    </w:p>
    <w:p w14:paraId="4B8530B2" w14:textId="77777777" w:rsidR="00901F52" w:rsidRDefault="00901F52" w:rsidP="003026B7">
      <w:pPr>
        <w:numPr>
          <w:ilvl w:val="0"/>
          <w:numId w:val="9"/>
        </w:numPr>
        <w:tabs>
          <w:tab w:val="left" w:pos="374"/>
          <w:tab w:val="left" w:pos="748"/>
          <w:tab w:val="left" w:pos="1108"/>
          <w:tab w:val="left" w:pos="7783"/>
        </w:tabs>
        <w:spacing w:line="200" w:lineRule="atLeast"/>
        <w:ind w:left="374" w:hanging="360"/>
        <w:jc w:val="both"/>
        <w:rPr>
          <w:color w:val="000000"/>
          <w:sz w:val="24"/>
        </w:rPr>
      </w:pPr>
      <w:r>
        <w:rPr>
          <w:color w:val="000000"/>
          <w:sz w:val="24"/>
        </w:rPr>
        <w:t>Przyjmujący Zamówienie zobowiązuje się przestrzegać:</w:t>
      </w:r>
    </w:p>
    <w:p w14:paraId="4FA9F30E" w14:textId="77777777" w:rsidR="00901F52" w:rsidRDefault="00E279ED" w:rsidP="003026B7">
      <w:pPr>
        <w:numPr>
          <w:ilvl w:val="0"/>
          <w:numId w:val="10"/>
        </w:numPr>
        <w:tabs>
          <w:tab w:val="left" w:pos="709"/>
        </w:tabs>
        <w:spacing w:line="200" w:lineRule="atLeast"/>
        <w:jc w:val="both"/>
        <w:rPr>
          <w:color w:val="000000"/>
          <w:sz w:val="24"/>
        </w:rPr>
      </w:pPr>
      <w:r>
        <w:rPr>
          <w:color w:val="000000"/>
          <w:sz w:val="24"/>
        </w:rPr>
        <w:t>przepisów określających</w:t>
      </w:r>
      <w:r w:rsidR="00901F52">
        <w:rPr>
          <w:color w:val="000000"/>
          <w:sz w:val="24"/>
        </w:rPr>
        <w:t xml:space="preserve"> prawa pacjenta,</w:t>
      </w:r>
    </w:p>
    <w:p w14:paraId="45DE4A7C" w14:textId="60CFF6ED" w:rsidR="00901F52" w:rsidRDefault="00E279ED" w:rsidP="003026B7">
      <w:pPr>
        <w:numPr>
          <w:ilvl w:val="0"/>
          <w:numId w:val="10"/>
        </w:numPr>
        <w:tabs>
          <w:tab w:val="left" w:pos="709"/>
        </w:tabs>
        <w:spacing w:line="200" w:lineRule="atLeast"/>
        <w:jc w:val="both"/>
        <w:rPr>
          <w:color w:val="000000"/>
          <w:sz w:val="24"/>
        </w:rPr>
      </w:pPr>
      <w:r>
        <w:rPr>
          <w:color w:val="000000"/>
          <w:sz w:val="24"/>
        </w:rPr>
        <w:t>przepisów prawnych obowiązujących</w:t>
      </w:r>
      <w:r w:rsidR="00901F52">
        <w:rPr>
          <w:color w:val="000000"/>
          <w:sz w:val="24"/>
        </w:rPr>
        <w:t xml:space="preserve"> w ochronie zdrowia, w szczególności wszelkie przepisy wprowadzone przez Narodowy Fundusz Zdrowia obowiązujące Publiczne Zakłady Opieki Zdrowotnej, przepisy Regulaminu Organizacyjnego obowiązującego u Udzielającego Zamówienia</w:t>
      </w:r>
      <w:r w:rsidR="00E4427D">
        <w:rPr>
          <w:color w:val="000000"/>
          <w:sz w:val="24"/>
        </w:rPr>
        <w:t xml:space="preserve"> oraz w zakresie prowadzenia dokumentacji medycznej w szczególności w zakresie akredytacyjnym</w:t>
      </w:r>
      <w:r w:rsidR="0095774C">
        <w:rPr>
          <w:color w:val="000000"/>
          <w:sz w:val="24"/>
        </w:rPr>
        <w:t xml:space="preserve"> wynikających ze standardów akredytacyjnych</w:t>
      </w:r>
    </w:p>
    <w:p w14:paraId="7BDC4E2F" w14:textId="77777777" w:rsidR="00901F52" w:rsidRPr="001C32EF" w:rsidRDefault="00901F52" w:rsidP="003026B7">
      <w:pPr>
        <w:numPr>
          <w:ilvl w:val="0"/>
          <w:numId w:val="10"/>
        </w:numPr>
        <w:tabs>
          <w:tab w:val="left" w:pos="709"/>
        </w:tabs>
        <w:spacing w:line="200" w:lineRule="atLeast"/>
        <w:jc w:val="both"/>
        <w:rPr>
          <w:color w:val="000000"/>
          <w:sz w:val="24"/>
        </w:rPr>
      </w:pPr>
      <w:r w:rsidRPr="001C32EF">
        <w:rPr>
          <w:color w:val="000000"/>
          <w:sz w:val="24"/>
        </w:rPr>
        <w:t>procedury i standardy wykonywania świadczeń obowiązujące u Udzielającego Zamówienia,</w:t>
      </w:r>
    </w:p>
    <w:p w14:paraId="03FDC232" w14:textId="77777777" w:rsidR="00901F52" w:rsidRDefault="00901F52" w:rsidP="003026B7">
      <w:pPr>
        <w:numPr>
          <w:ilvl w:val="0"/>
          <w:numId w:val="10"/>
        </w:numPr>
        <w:tabs>
          <w:tab w:val="left" w:pos="709"/>
        </w:tabs>
        <w:spacing w:line="200" w:lineRule="atLeast"/>
        <w:jc w:val="both"/>
        <w:rPr>
          <w:color w:val="000000"/>
          <w:sz w:val="24"/>
        </w:rPr>
      </w:pPr>
      <w:r>
        <w:rPr>
          <w:color w:val="000000"/>
          <w:sz w:val="24"/>
        </w:rPr>
        <w:t xml:space="preserve">zarządzeń </w:t>
      </w:r>
      <w:r w:rsidR="00DB490C">
        <w:rPr>
          <w:color w:val="000000"/>
          <w:sz w:val="24"/>
        </w:rPr>
        <w:t xml:space="preserve">i innych aktów wewnętrznych </w:t>
      </w:r>
      <w:r>
        <w:rPr>
          <w:color w:val="000000"/>
          <w:sz w:val="24"/>
        </w:rPr>
        <w:t>obowiązujących u Udzielającego Zamówienia</w:t>
      </w:r>
      <w:r w:rsidR="005E4A87">
        <w:rPr>
          <w:color w:val="000000"/>
          <w:sz w:val="24"/>
        </w:rPr>
        <w:t>.</w:t>
      </w:r>
    </w:p>
    <w:p w14:paraId="390FA07A" w14:textId="77777777" w:rsidR="00901F52" w:rsidRDefault="00901F52">
      <w:pPr>
        <w:numPr>
          <w:ilvl w:val="1"/>
          <w:numId w:val="10"/>
        </w:numPr>
        <w:tabs>
          <w:tab w:val="left" w:pos="720"/>
          <w:tab w:val="left" w:pos="1080"/>
          <w:tab w:val="left" w:pos="7755"/>
        </w:tabs>
        <w:spacing w:line="200" w:lineRule="atLeast"/>
        <w:jc w:val="both"/>
        <w:rPr>
          <w:color w:val="000000"/>
          <w:sz w:val="24"/>
        </w:rPr>
      </w:pPr>
      <w:r>
        <w:rPr>
          <w:color w:val="000000"/>
          <w:sz w:val="24"/>
        </w:rPr>
        <w:t>Przyjmujący Zamówienie jest obowiązany do:</w:t>
      </w:r>
    </w:p>
    <w:p w14:paraId="278C3785" w14:textId="77777777" w:rsidR="00901F52" w:rsidRDefault="00901F52" w:rsidP="006E485D">
      <w:pPr>
        <w:numPr>
          <w:ilvl w:val="0"/>
          <w:numId w:val="20"/>
        </w:numPr>
        <w:spacing w:line="200" w:lineRule="atLeast"/>
        <w:jc w:val="both"/>
        <w:rPr>
          <w:color w:val="000000"/>
          <w:sz w:val="24"/>
        </w:rPr>
      </w:pPr>
      <w:r>
        <w:rPr>
          <w:color w:val="000000"/>
          <w:sz w:val="24"/>
        </w:rPr>
        <w:t>korzystania w razie uzasadnionej potrzeby z konsultacji specjalistów oraz z badań diagnostycznych wykonywanych w ośrodkach i pracowniach Udzielającego Zamówienia,</w:t>
      </w:r>
    </w:p>
    <w:p w14:paraId="493AC2EE" w14:textId="77777777" w:rsidR="00901F52" w:rsidRDefault="00901F52" w:rsidP="006E485D">
      <w:pPr>
        <w:numPr>
          <w:ilvl w:val="0"/>
          <w:numId w:val="20"/>
        </w:numPr>
        <w:spacing w:line="200" w:lineRule="atLeast"/>
        <w:jc w:val="both"/>
        <w:rPr>
          <w:color w:val="000000"/>
          <w:sz w:val="24"/>
        </w:rPr>
      </w:pPr>
      <w:r>
        <w:rPr>
          <w:color w:val="000000"/>
          <w:sz w:val="24"/>
        </w:rPr>
        <w:t>w razie konieczności korzystania z diagnostyki niemożliwej do zrealizowania</w:t>
      </w:r>
      <w:r w:rsidR="003026B7">
        <w:rPr>
          <w:color w:val="000000"/>
          <w:sz w:val="24"/>
        </w:rPr>
        <w:t xml:space="preserve"> </w:t>
      </w:r>
      <w:r>
        <w:rPr>
          <w:color w:val="000000"/>
          <w:sz w:val="24"/>
        </w:rPr>
        <w:t>w pracowniach Udzielającego Zamówienia, Przyjmujący Zamówienie może wystawić skierowania tylko do tych placówek, które mają podpisaną umowę z Udzielającym Zamówienia,</w:t>
      </w:r>
    </w:p>
    <w:p w14:paraId="6E550797" w14:textId="77777777" w:rsidR="00901F52" w:rsidRDefault="00901F52" w:rsidP="006E485D">
      <w:pPr>
        <w:numPr>
          <w:ilvl w:val="0"/>
          <w:numId w:val="20"/>
        </w:numPr>
        <w:spacing w:line="200" w:lineRule="atLeast"/>
        <w:jc w:val="both"/>
        <w:rPr>
          <w:color w:val="000000"/>
          <w:sz w:val="24"/>
        </w:rPr>
      </w:pPr>
      <w:r>
        <w:rPr>
          <w:color w:val="000000"/>
          <w:sz w:val="24"/>
        </w:rPr>
        <w:t>współpracy z lekarzami, technikami oraz pielęgniarkami udzielającymi świadczeń zdrowotnych na rzecz pacjentów Udzielającego Zamówienia,</w:t>
      </w:r>
    </w:p>
    <w:p w14:paraId="4F11119C" w14:textId="77777777" w:rsidR="00901F52" w:rsidRDefault="00901F52" w:rsidP="006E485D">
      <w:pPr>
        <w:numPr>
          <w:ilvl w:val="0"/>
          <w:numId w:val="20"/>
        </w:numPr>
        <w:spacing w:line="200" w:lineRule="atLeast"/>
        <w:jc w:val="both"/>
        <w:rPr>
          <w:color w:val="000000"/>
          <w:sz w:val="24"/>
        </w:rPr>
      </w:pPr>
      <w:r>
        <w:rPr>
          <w:color w:val="000000"/>
          <w:sz w:val="24"/>
        </w:rPr>
        <w:t>pilnego zabezpieczenia udzielania świadczeń specjalistycznych na potrzeby innych oddziałów</w:t>
      </w:r>
      <w:r w:rsidR="00A64867">
        <w:rPr>
          <w:color w:val="000000"/>
          <w:sz w:val="24"/>
        </w:rPr>
        <w:t>/działów</w:t>
      </w:r>
      <w:r>
        <w:rPr>
          <w:color w:val="000000"/>
          <w:sz w:val="24"/>
        </w:rPr>
        <w:t xml:space="preserve"> Udzielającego Zamówienia,</w:t>
      </w:r>
    </w:p>
    <w:p w14:paraId="5CDD5AEC" w14:textId="77777777" w:rsidR="00901F52" w:rsidRDefault="00901F52" w:rsidP="006E485D">
      <w:pPr>
        <w:numPr>
          <w:ilvl w:val="0"/>
          <w:numId w:val="20"/>
        </w:numPr>
        <w:spacing w:line="200" w:lineRule="atLeast"/>
        <w:jc w:val="both"/>
        <w:rPr>
          <w:color w:val="000000"/>
          <w:sz w:val="24"/>
        </w:rPr>
      </w:pPr>
      <w:r>
        <w:rPr>
          <w:color w:val="000000"/>
          <w:sz w:val="24"/>
        </w:rPr>
        <w:t>prowadzenia na bieżąco dokumentacji medycznej według standardów obowiązujących u Udzielającego Zamówienia, zgodnie z wymogami NFZ, w tym w systemie informatycznym oraz sprawozdawczości statystycznej,</w:t>
      </w:r>
    </w:p>
    <w:p w14:paraId="32F5F3FD" w14:textId="77777777" w:rsidR="00901F52" w:rsidRDefault="00901F52" w:rsidP="006E485D">
      <w:pPr>
        <w:numPr>
          <w:ilvl w:val="0"/>
          <w:numId w:val="20"/>
        </w:numPr>
        <w:spacing w:line="200" w:lineRule="atLeast"/>
        <w:jc w:val="both"/>
        <w:rPr>
          <w:color w:val="000000"/>
          <w:sz w:val="24"/>
        </w:rPr>
      </w:pPr>
      <w:r>
        <w:rPr>
          <w:color w:val="000000"/>
          <w:sz w:val="24"/>
        </w:rPr>
        <w:t>pisemnego ustosunkowania się do skargi pacjenta na wykonywane mu świadczenie zdrowotne i</w:t>
      </w:r>
      <w:r w:rsidR="003026B7">
        <w:rPr>
          <w:color w:val="000000"/>
          <w:sz w:val="24"/>
        </w:rPr>
        <w:t> </w:t>
      </w:r>
      <w:r>
        <w:rPr>
          <w:color w:val="000000"/>
          <w:sz w:val="24"/>
        </w:rPr>
        <w:t>przekazanie wyjaśnień do Zastępcy Dyrektora ds. Medycznych,</w:t>
      </w:r>
    </w:p>
    <w:p w14:paraId="209E0C1A" w14:textId="77777777" w:rsidR="00901F52" w:rsidRDefault="00901F52" w:rsidP="006E485D">
      <w:pPr>
        <w:numPr>
          <w:ilvl w:val="0"/>
          <w:numId w:val="20"/>
        </w:numPr>
        <w:spacing w:line="200" w:lineRule="atLeast"/>
        <w:jc w:val="both"/>
        <w:rPr>
          <w:color w:val="000000"/>
          <w:sz w:val="24"/>
        </w:rPr>
      </w:pPr>
      <w:r>
        <w:rPr>
          <w:color w:val="000000"/>
          <w:sz w:val="24"/>
        </w:rPr>
        <w:t>udziału w pracach Zespołów dotyczących jakości udzielanych świadczeń zdrowotnych powoływanych przez Udzielającego Zamówieni</w:t>
      </w:r>
      <w:r w:rsidR="00AD25FD">
        <w:rPr>
          <w:color w:val="000000"/>
          <w:sz w:val="24"/>
        </w:rPr>
        <w:t>a,</w:t>
      </w:r>
    </w:p>
    <w:p w14:paraId="6A42F717" w14:textId="77777777" w:rsidR="00AD25FD" w:rsidRPr="000B6222" w:rsidRDefault="00AD25FD" w:rsidP="006E485D">
      <w:pPr>
        <w:numPr>
          <w:ilvl w:val="0"/>
          <w:numId w:val="20"/>
        </w:numPr>
        <w:spacing w:line="200" w:lineRule="atLeast"/>
        <w:jc w:val="both"/>
        <w:rPr>
          <w:color w:val="000000"/>
          <w:sz w:val="24"/>
        </w:rPr>
      </w:pPr>
      <w:r w:rsidRPr="000B6222">
        <w:rPr>
          <w:color w:val="000000"/>
          <w:sz w:val="24"/>
        </w:rPr>
        <w:t xml:space="preserve">informowania Udzielającego Zamówienia o realizacji przyjętego zamówienia na każdy wniosek Udzielającego Zamówienia o udzielenie takiej informacji. </w:t>
      </w:r>
    </w:p>
    <w:p w14:paraId="260E2FA8" w14:textId="77777777" w:rsidR="00901F52" w:rsidRDefault="00901F52" w:rsidP="006E485D">
      <w:pPr>
        <w:numPr>
          <w:ilvl w:val="1"/>
          <w:numId w:val="20"/>
        </w:numPr>
        <w:tabs>
          <w:tab w:val="left" w:pos="1108"/>
          <w:tab w:val="left" w:pos="7783"/>
        </w:tabs>
        <w:spacing w:line="200" w:lineRule="atLeast"/>
        <w:jc w:val="both"/>
        <w:rPr>
          <w:color w:val="000000"/>
          <w:sz w:val="24"/>
        </w:rPr>
      </w:pPr>
      <w:r>
        <w:rPr>
          <w:color w:val="000000"/>
          <w:sz w:val="24"/>
        </w:rPr>
        <w:t>Przyjmujący Zamówienie zobowiązany jest do:</w:t>
      </w:r>
    </w:p>
    <w:p w14:paraId="09471501" w14:textId="77777777" w:rsidR="00901F52" w:rsidRDefault="00901F52" w:rsidP="006E485D">
      <w:pPr>
        <w:pStyle w:val="Tekstpodstawowywcity"/>
        <w:numPr>
          <w:ilvl w:val="2"/>
          <w:numId w:val="20"/>
        </w:numPr>
      </w:pPr>
      <w:r>
        <w:t xml:space="preserve">zawarcia umowy ubezpieczenia OC zgodnie z rozporządzeniem wydanym na podstawie </w:t>
      </w:r>
      <w:r>
        <w:lastRenderedPageBreak/>
        <w:t>art. 25 ust</w:t>
      </w:r>
      <w:r w:rsidR="00DB490C">
        <w:t>.</w:t>
      </w:r>
      <w:r>
        <w:t xml:space="preserve"> 5 ustawy z dnia 15 kwietnia 2011r. o działalności leczniczej,</w:t>
      </w:r>
    </w:p>
    <w:p w14:paraId="06FD7A18" w14:textId="77777777" w:rsidR="00901F52" w:rsidRDefault="00901F52" w:rsidP="006E485D">
      <w:pPr>
        <w:numPr>
          <w:ilvl w:val="2"/>
          <w:numId w:val="20"/>
        </w:numPr>
        <w:tabs>
          <w:tab w:val="left" w:pos="5103"/>
        </w:tabs>
        <w:spacing w:line="200" w:lineRule="atLeast"/>
        <w:jc w:val="both"/>
        <w:rPr>
          <w:color w:val="000000"/>
          <w:sz w:val="24"/>
        </w:rPr>
      </w:pPr>
      <w:r>
        <w:rPr>
          <w:color w:val="000000"/>
          <w:sz w:val="24"/>
        </w:rPr>
        <w:t>okazania oryginału umowy ubezpieczeniowej przy podpisywaniu umowy oraz dostarczenia kopii polisy jako Załącznika nr 2 do niniejszej umowy,</w:t>
      </w:r>
    </w:p>
    <w:p w14:paraId="45419D12" w14:textId="77777777" w:rsidR="00901F52" w:rsidRDefault="00901F52" w:rsidP="006E485D">
      <w:pPr>
        <w:numPr>
          <w:ilvl w:val="2"/>
          <w:numId w:val="20"/>
        </w:numPr>
        <w:spacing w:line="200" w:lineRule="atLeast"/>
        <w:jc w:val="both"/>
        <w:rPr>
          <w:color w:val="000000"/>
          <w:sz w:val="24"/>
        </w:rPr>
      </w:pPr>
      <w:r>
        <w:rPr>
          <w:color w:val="000000"/>
          <w:sz w:val="24"/>
        </w:rPr>
        <w:t>utrzymywania przez okres obowiązywania niniejszej umowy, w wysokości wymaganej przez odpowiednie przepisy, sumy gwarancyjnej oraz zakresu ubezpieczenia,</w:t>
      </w:r>
    </w:p>
    <w:p w14:paraId="013397C8" w14:textId="77777777" w:rsidR="00901F52" w:rsidRDefault="00901F52" w:rsidP="006E485D">
      <w:pPr>
        <w:numPr>
          <w:ilvl w:val="2"/>
          <w:numId w:val="20"/>
        </w:numPr>
        <w:spacing w:line="200" w:lineRule="atLeast"/>
        <w:jc w:val="both"/>
        <w:rPr>
          <w:color w:val="000000"/>
          <w:sz w:val="24"/>
        </w:rPr>
      </w:pPr>
      <w:r>
        <w:rPr>
          <w:color w:val="000000"/>
          <w:sz w:val="24"/>
        </w:rPr>
        <w:t>wznawiania umowy ubezpieczeniowej w dniu jej wygaśnięcia oraz dostarczanie kopii tej aktualnej umowy (polisy) do Działu Kadr Udzielającego Zamówienia.</w:t>
      </w:r>
    </w:p>
    <w:p w14:paraId="335277C6" w14:textId="77777777" w:rsidR="00901F52" w:rsidRDefault="00901F52" w:rsidP="006E485D">
      <w:pPr>
        <w:numPr>
          <w:ilvl w:val="1"/>
          <w:numId w:val="20"/>
        </w:numPr>
        <w:tabs>
          <w:tab w:val="left" w:pos="748"/>
          <w:tab w:val="left" w:pos="1108"/>
          <w:tab w:val="left" w:pos="7783"/>
        </w:tabs>
        <w:spacing w:line="200" w:lineRule="atLeast"/>
        <w:jc w:val="both"/>
        <w:rPr>
          <w:color w:val="000000"/>
          <w:sz w:val="24"/>
        </w:rPr>
      </w:pPr>
      <w:r>
        <w:rPr>
          <w:color w:val="000000"/>
          <w:sz w:val="24"/>
        </w:rPr>
        <w:t>Przyjmujący Zamówienie zobowiązuje się przestrzegać zasad uczciwej ko</w:t>
      </w:r>
      <w:r w:rsidR="0087660C">
        <w:rPr>
          <w:color w:val="000000"/>
          <w:sz w:val="24"/>
        </w:rPr>
        <w:t>nkurencji zgodnie z przepisami u</w:t>
      </w:r>
      <w:r>
        <w:rPr>
          <w:color w:val="000000"/>
          <w:sz w:val="24"/>
        </w:rPr>
        <w:t xml:space="preserve">stawy z dnia 16 kwietnia </w:t>
      </w:r>
      <w:r w:rsidR="0087660C">
        <w:rPr>
          <w:color w:val="000000"/>
          <w:sz w:val="24"/>
        </w:rPr>
        <w:t>1993 r. o zwalczaniu nieuczciwej k</w:t>
      </w:r>
      <w:r>
        <w:rPr>
          <w:color w:val="000000"/>
          <w:sz w:val="24"/>
        </w:rPr>
        <w:t>onkurencji oraz z zapisami Kodeksu Etyki Lekarskiej. Za naruszenie zasad uczciwej konkurencji Strony uważają w szczególności:</w:t>
      </w:r>
    </w:p>
    <w:p w14:paraId="7DC9AF88" w14:textId="77777777" w:rsidR="00901F52" w:rsidRDefault="00901F52" w:rsidP="006E485D">
      <w:pPr>
        <w:numPr>
          <w:ilvl w:val="0"/>
          <w:numId w:val="21"/>
        </w:numPr>
        <w:spacing w:line="200" w:lineRule="atLeast"/>
        <w:jc w:val="both"/>
        <w:rPr>
          <w:color w:val="000000"/>
          <w:sz w:val="24"/>
        </w:rPr>
      </w:pPr>
      <w:r>
        <w:rPr>
          <w:color w:val="000000"/>
          <w:sz w:val="24"/>
        </w:rPr>
        <w:t>wskazywanie pacjentom Udzielającego Zamówienia innych niż Udzielający Zamówienia wykonawców usług medycznych w zakresie realizowanym przez Udzielającego Zamówienia,</w:t>
      </w:r>
    </w:p>
    <w:p w14:paraId="3D60007C" w14:textId="77777777" w:rsidR="00901F52" w:rsidRDefault="00901F52" w:rsidP="006E485D">
      <w:pPr>
        <w:numPr>
          <w:ilvl w:val="0"/>
          <w:numId w:val="21"/>
        </w:numPr>
        <w:spacing w:line="200" w:lineRule="atLeast"/>
        <w:jc w:val="both"/>
        <w:rPr>
          <w:color w:val="000000"/>
          <w:sz w:val="24"/>
        </w:rPr>
      </w:pPr>
      <w:r>
        <w:rPr>
          <w:color w:val="000000"/>
          <w:sz w:val="24"/>
        </w:rPr>
        <w:t>udzielanie osobom trzecim informacji, których ujawnienie mogłoby być szkodliwe dla interesów Udzielającego Zamówienia.</w:t>
      </w:r>
    </w:p>
    <w:p w14:paraId="26FF71E3" w14:textId="77777777" w:rsidR="005E4A87" w:rsidRPr="003026B7" w:rsidRDefault="00901F52" w:rsidP="006E485D">
      <w:pPr>
        <w:numPr>
          <w:ilvl w:val="1"/>
          <w:numId w:val="20"/>
        </w:numPr>
        <w:spacing w:line="200" w:lineRule="atLeast"/>
        <w:jc w:val="both"/>
        <w:rPr>
          <w:color w:val="000000"/>
          <w:sz w:val="24"/>
        </w:rPr>
      </w:pPr>
      <w:r>
        <w:rPr>
          <w:color w:val="000000"/>
          <w:sz w:val="24"/>
        </w:rPr>
        <w:t>W trakcie trwania</w:t>
      </w:r>
      <w:r w:rsidR="0087660C">
        <w:rPr>
          <w:color w:val="000000"/>
          <w:sz w:val="24"/>
        </w:rPr>
        <w:t xml:space="preserve"> umowy  Przyjmujący Zamówienie</w:t>
      </w:r>
      <w:r>
        <w:rPr>
          <w:color w:val="000000"/>
          <w:sz w:val="24"/>
        </w:rPr>
        <w:t xml:space="preserve"> we własnym zakresie i na własny koszt  zaopatruje się w osobistą  standardową odzież ochronną.</w:t>
      </w:r>
    </w:p>
    <w:p w14:paraId="30C0C6F7" w14:textId="77777777" w:rsidR="00901F52" w:rsidRDefault="00901F52">
      <w:pPr>
        <w:spacing w:line="200" w:lineRule="atLeast"/>
        <w:ind w:left="737" w:hanging="363"/>
        <w:jc w:val="both"/>
        <w:rPr>
          <w:color w:val="000000"/>
          <w:sz w:val="24"/>
        </w:rPr>
      </w:pPr>
    </w:p>
    <w:p w14:paraId="6E9DBFBA" w14:textId="77777777" w:rsidR="00901F52" w:rsidRDefault="00901F52">
      <w:pPr>
        <w:spacing w:line="200" w:lineRule="atLeast"/>
        <w:jc w:val="center"/>
        <w:rPr>
          <w:color w:val="000000"/>
          <w:sz w:val="24"/>
        </w:rPr>
      </w:pPr>
      <w:r>
        <w:rPr>
          <w:color w:val="000000"/>
          <w:sz w:val="24"/>
        </w:rPr>
        <w:t xml:space="preserve">§ </w:t>
      </w:r>
      <w:r w:rsidR="00E02B4D">
        <w:rPr>
          <w:color w:val="000000"/>
          <w:sz w:val="24"/>
        </w:rPr>
        <w:t>7</w:t>
      </w:r>
    </w:p>
    <w:p w14:paraId="34D14625" w14:textId="77777777" w:rsidR="00C225FE" w:rsidRDefault="00C225FE">
      <w:pPr>
        <w:spacing w:line="200" w:lineRule="atLeast"/>
        <w:jc w:val="center"/>
        <w:rPr>
          <w:color w:val="000000"/>
          <w:sz w:val="24"/>
        </w:rPr>
      </w:pPr>
    </w:p>
    <w:p w14:paraId="5B7CD1C8" w14:textId="3AB53F7B" w:rsidR="00C225FE" w:rsidRPr="001F0D34" w:rsidRDefault="001F0D34" w:rsidP="001F0D34">
      <w:pPr>
        <w:widowControl/>
        <w:numPr>
          <w:ilvl w:val="0"/>
          <w:numId w:val="39"/>
        </w:numPr>
        <w:tabs>
          <w:tab w:val="left" w:pos="680"/>
        </w:tabs>
        <w:suppressAutoHyphens w:val="0"/>
        <w:overflowPunct/>
        <w:autoSpaceDE/>
        <w:autoSpaceDN/>
        <w:adjustRightInd/>
        <w:spacing w:line="275" w:lineRule="auto"/>
        <w:ind w:left="680" w:hanging="680"/>
        <w:jc w:val="both"/>
        <w:textAlignment w:val="auto"/>
        <w:rPr>
          <w:sz w:val="24"/>
        </w:rPr>
      </w:pPr>
      <w:r w:rsidRPr="001F0D34">
        <w:rPr>
          <w:sz w:val="24"/>
        </w:rPr>
        <w:t xml:space="preserve">Przyjmujący Zamówienie przyjmuje na siebie obowiązek poddawania się kontroli ze strony Udzielającego Zamówienia, uprawnionych organów szczególnie w zakresie dostępności i sposobu udzielania świadczeń zdrowotnych, gromadzenia dokumentacji medycznej, racjonalnego i oszczędnego gospodarowania środkami medycznymi i sprzętem medycznym. Przyjmujący Zamówienie zobowiązuje się do naprawienia szkód wyrządzonych swoim zawinionym działaniem bądź zaniechaniem. </w:t>
      </w:r>
    </w:p>
    <w:p w14:paraId="5E88C56A" w14:textId="77777777" w:rsidR="00C225FE" w:rsidRPr="001C32EF" w:rsidRDefault="00C225FE" w:rsidP="00C225FE">
      <w:pPr>
        <w:spacing w:line="2" w:lineRule="exact"/>
        <w:rPr>
          <w:sz w:val="24"/>
        </w:rPr>
      </w:pPr>
    </w:p>
    <w:p w14:paraId="400A5298" w14:textId="77777777" w:rsidR="00C225FE" w:rsidRPr="00F13231" w:rsidRDefault="00C225FE" w:rsidP="006E485D">
      <w:pPr>
        <w:widowControl/>
        <w:numPr>
          <w:ilvl w:val="0"/>
          <w:numId w:val="39"/>
        </w:numPr>
        <w:tabs>
          <w:tab w:val="left" w:pos="680"/>
        </w:tabs>
        <w:suppressAutoHyphens w:val="0"/>
        <w:overflowPunct/>
        <w:autoSpaceDE/>
        <w:autoSpaceDN/>
        <w:adjustRightInd/>
        <w:spacing w:line="275" w:lineRule="auto"/>
        <w:ind w:left="680" w:hanging="680"/>
        <w:jc w:val="both"/>
        <w:textAlignment w:val="auto"/>
        <w:rPr>
          <w:sz w:val="24"/>
        </w:rPr>
      </w:pPr>
      <w:r w:rsidRPr="00F13231">
        <w:rPr>
          <w:sz w:val="24"/>
        </w:rPr>
        <w:t>Przyjmujący zamówienie zobowiązuje się poddać kontroli Narodowego Funduszu Zdrowia na zasadach określonych w Ustawie z dnia 27 sierpnia 2004 r. o świadczeniach opieki zdrowotnej finansowanych ze środków publicznych w zakresie wymagań wynikających z umowy zawartej pomiędzy Udzielającym zamówienia a NFZ.</w:t>
      </w:r>
    </w:p>
    <w:p w14:paraId="670F57F3" w14:textId="77777777" w:rsidR="00C225FE" w:rsidRPr="001C32EF" w:rsidRDefault="00C225FE" w:rsidP="00C225FE">
      <w:pPr>
        <w:spacing w:line="3" w:lineRule="exact"/>
        <w:rPr>
          <w:sz w:val="24"/>
        </w:rPr>
      </w:pPr>
    </w:p>
    <w:p w14:paraId="52ADF119" w14:textId="343264BA" w:rsidR="00C225FE" w:rsidRPr="001C32EF" w:rsidRDefault="00C225FE" w:rsidP="006E485D">
      <w:pPr>
        <w:widowControl/>
        <w:numPr>
          <w:ilvl w:val="0"/>
          <w:numId w:val="39"/>
        </w:numPr>
        <w:tabs>
          <w:tab w:val="left" w:pos="680"/>
        </w:tabs>
        <w:suppressAutoHyphens w:val="0"/>
        <w:overflowPunct/>
        <w:autoSpaceDE/>
        <w:autoSpaceDN/>
        <w:adjustRightInd/>
        <w:spacing w:line="275" w:lineRule="auto"/>
        <w:ind w:left="680" w:hanging="680"/>
        <w:textAlignment w:val="auto"/>
        <w:rPr>
          <w:sz w:val="24"/>
        </w:rPr>
      </w:pPr>
      <w:r w:rsidRPr="001C32EF">
        <w:rPr>
          <w:sz w:val="24"/>
        </w:rPr>
        <w:t>Przyjmujący zamówienie zobowiązuje się do prowadzenia dokumentacji medycznej zgodnie z obowiązującymi przepisami</w:t>
      </w:r>
      <w:r w:rsidR="00950C0F">
        <w:rPr>
          <w:sz w:val="24"/>
        </w:rPr>
        <w:t>, tj. w szczególności w formie elektronicznej (system</w:t>
      </w:r>
      <w:r w:rsidR="0095774C">
        <w:rPr>
          <w:sz w:val="24"/>
        </w:rPr>
        <w:t>y</w:t>
      </w:r>
      <w:r w:rsidR="00950C0F">
        <w:rPr>
          <w:sz w:val="24"/>
        </w:rPr>
        <w:t xml:space="preserve"> informatyczn</w:t>
      </w:r>
      <w:r w:rsidR="0095774C">
        <w:rPr>
          <w:sz w:val="24"/>
        </w:rPr>
        <w:t>e</w:t>
      </w:r>
      <w:r w:rsidR="00950C0F">
        <w:rPr>
          <w:sz w:val="24"/>
        </w:rPr>
        <w:t>) obowiązującej w SP ZOZ we Włodawie.</w:t>
      </w:r>
    </w:p>
    <w:p w14:paraId="76073487" w14:textId="77777777" w:rsidR="00C225FE" w:rsidRPr="001C32EF" w:rsidRDefault="00C225FE" w:rsidP="00C225FE">
      <w:pPr>
        <w:spacing w:line="1" w:lineRule="exact"/>
        <w:rPr>
          <w:sz w:val="24"/>
        </w:rPr>
      </w:pPr>
    </w:p>
    <w:p w14:paraId="0D772731" w14:textId="77777777" w:rsidR="00C225FE" w:rsidRPr="001C32EF" w:rsidRDefault="00C225FE" w:rsidP="006E485D">
      <w:pPr>
        <w:widowControl/>
        <w:numPr>
          <w:ilvl w:val="0"/>
          <w:numId w:val="39"/>
        </w:numPr>
        <w:tabs>
          <w:tab w:val="left" w:pos="680"/>
        </w:tabs>
        <w:suppressAutoHyphens w:val="0"/>
        <w:overflowPunct/>
        <w:autoSpaceDE/>
        <w:autoSpaceDN/>
        <w:adjustRightInd/>
        <w:spacing w:line="0" w:lineRule="atLeast"/>
        <w:ind w:left="680" w:hanging="680"/>
        <w:textAlignment w:val="auto"/>
        <w:rPr>
          <w:sz w:val="24"/>
        </w:rPr>
      </w:pPr>
      <w:r w:rsidRPr="001C32EF">
        <w:rPr>
          <w:sz w:val="24"/>
        </w:rPr>
        <w:t>Przyjmujący zamówienie oświadcza, że został zaszczepiony przeciwko wirusowi SARS COV-2.</w:t>
      </w:r>
    </w:p>
    <w:p w14:paraId="2F2737ED" w14:textId="77777777" w:rsidR="00C225FE" w:rsidRPr="001C32EF" w:rsidRDefault="00C225FE" w:rsidP="00C225FE">
      <w:pPr>
        <w:spacing w:line="200" w:lineRule="atLeast"/>
        <w:jc w:val="center"/>
        <w:rPr>
          <w:color w:val="000000"/>
          <w:sz w:val="24"/>
        </w:rPr>
      </w:pPr>
      <w:r w:rsidRPr="001C32EF">
        <w:rPr>
          <w:color w:val="000000"/>
          <w:sz w:val="24"/>
        </w:rPr>
        <w:t>§ 8</w:t>
      </w:r>
    </w:p>
    <w:p w14:paraId="0E99509F" w14:textId="77777777" w:rsidR="00C225FE" w:rsidRPr="001C32EF" w:rsidRDefault="00C225FE">
      <w:pPr>
        <w:spacing w:line="200" w:lineRule="atLeast"/>
        <w:jc w:val="center"/>
        <w:rPr>
          <w:color w:val="000000"/>
          <w:sz w:val="24"/>
        </w:rPr>
      </w:pPr>
    </w:p>
    <w:p w14:paraId="0C60B1C9" w14:textId="211937FA" w:rsidR="00901F52" w:rsidRPr="00D76916" w:rsidRDefault="00901F52" w:rsidP="00D76916">
      <w:pPr>
        <w:numPr>
          <w:ilvl w:val="0"/>
          <w:numId w:val="36"/>
        </w:numPr>
        <w:spacing w:line="200" w:lineRule="atLeast"/>
        <w:jc w:val="both"/>
        <w:rPr>
          <w:color w:val="000000"/>
          <w:sz w:val="24"/>
        </w:rPr>
      </w:pPr>
      <w:r w:rsidRPr="001C32EF">
        <w:rPr>
          <w:color w:val="000000"/>
          <w:sz w:val="24"/>
        </w:rPr>
        <w:t>Odpowiedzialność za szkodę wyrządzoną przy udzielaniu świadczeń będących przedmiotem umowy ponoszą solidarnie Udzielający Zamówienia i Przyjmujący Zamówienie.</w:t>
      </w:r>
    </w:p>
    <w:p w14:paraId="749118AD" w14:textId="77777777" w:rsidR="00901F52" w:rsidRDefault="00901F52">
      <w:pPr>
        <w:spacing w:line="200" w:lineRule="atLeast"/>
        <w:jc w:val="center"/>
        <w:rPr>
          <w:color w:val="000000"/>
          <w:sz w:val="24"/>
        </w:rPr>
      </w:pPr>
      <w:r>
        <w:rPr>
          <w:color w:val="000000"/>
          <w:sz w:val="24"/>
        </w:rPr>
        <w:t xml:space="preserve">§ </w:t>
      </w:r>
      <w:r w:rsidR="00C225FE">
        <w:rPr>
          <w:color w:val="000000"/>
          <w:sz w:val="24"/>
        </w:rPr>
        <w:t>9</w:t>
      </w:r>
    </w:p>
    <w:p w14:paraId="7D6C8893" w14:textId="77777777" w:rsidR="00901F52" w:rsidRDefault="00901F52">
      <w:pPr>
        <w:spacing w:line="200" w:lineRule="atLeast"/>
        <w:jc w:val="both"/>
        <w:rPr>
          <w:color w:val="000000"/>
          <w:sz w:val="24"/>
        </w:rPr>
      </w:pPr>
      <w:r>
        <w:rPr>
          <w:color w:val="000000"/>
          <w:sz w:val="24"/>
        </w:rPr>
        <w:t>Przyjmujący Zamówienie ponosi całkowitą odpowiedzialność za ordynowanie leków, materiałów medycznych i stosowanie procedur medycznych.</w:t>
      </w:r>
    </w:p>
    <w:p w14:paraId="47C0669D" w14:textId="77777777" w:rsidR="00901F52" w:rsidRDefault="00901F52">
      <w:pPr>
        <w:spacing w:line="200" w:lineRule="atLeast"/>
        <w:jc w:val="both"/>
        <w:rPr>
          <w:color w:val="000000"/>
          <w:sz w:val="24"/>
        </w:rPr>
      </w:pPr>
    </w:p>
    <w:p w14:paraId="3B2D6E93" w14:textId="77777777" w:rsidR="00901F52" w:rsidRDefault="00901F52">
      <w:pPr>
        <w:spacing w:line="200" w:lineRule="atLeast"/>
        <w:jc w:val="center"/>
        <w:rPr>
          <w:color w:val="000000"/>
          <w:sz w:val="24"/>
        </w:rPr>
      </w:pPr>
      <w:r>
        <w:rPr>
          <w:color w:val="000000"/>
          <w:sz w:val="24"/>
        </w:rPr>
        <w:t xml:space="preserve">§ </w:t>
      </w:r>
      <w:r w:rsidR="00C225FE">
        <w:rPr>
          <w:color w:val="000000"/>
          <w:sz w:val="24"/>
        </w:rPr>
        <w:t>10</w:t>
      </w:r>
    </w:p>
    <w:p w14:paraId="58F7D990" w14:textId="77777777" w:rsidR="00901F52" w:rsidRDefault="00901F52" w:rsidP="00901F52">
      <w:pPr>
        <w:pStyle w:val="Tytu"/>
        <w:numPr>
          <w:ilvl w:val="0"/>
          <w:numId w:val="11"/>
        </w:numPr>
        <w:tabs>
          <w:tab w:val="left" w:pos="360"/>
        </w:tabs>
        <w:spacing w:line="200" w:lineRule="atLeast"/>
        <w:jc w:val="both"/>
        <w:rPr>
          <w:color w:val="000000"/>
          <w:sz w:val="24"/>
          <w:u w:val="single"/>
        </w:rPr>
      </w:pPr>
      <w:r>
        <w:rPr>
          <w:color w:val="000000"/>
          <w:sz w:val="24"/>
        </w:rPr>
        <w:t>Strony ustalają, iż należność z tytułu realizacji przedmiotu umowy</w:t>
      </w:r>
      <w:r w:rsidR="009B471A">
        <w:rPr>
          <w:color w:val="000000"/>
          <w:sz w:val="24"/>
        </w:rPr>
        <w:t>,</w:t>
      </w:r>
      <w:r>
        <w:rPr>
          <w:color w:val="000000"/>
          <w:sz w:val="24"/>
        </w:rPr>
        <w:t xml:space="preserve"> o którym mowa w:</w:t>
      </w:r>
    </w:p>
    <w:p w14:paraId="37625330" w14:textId="104B0415" w:rsidR="005E4A87" w:rsidRPr="00905508" w:rsidRDefault="00901F52" w:rsidP="00905508">
      <w:pPr>
        <w:numPr>
          <w:ilvl w:val="0"/>
          <w:numId w:val="37"/>
        </w:numPr>
        <w:tabs>
          <w:tab w:val="left" w:pos="0"/>
          <w:tab w:val="left" w:pos="426"/>
        </w:tabs>
        <w:spacing w:line="100" w:lineRule="atLeast"/>
        <w:jc w:val="both"/>
        <w:rPr>
          <w:sz w:val="24"/>
          <w:szCs w:val="24"/>
        </w:rPr>
      </w:pPr>
      <w:r>
        <w:rPr>
          <w:color w:val="000000"/>
          <w:sz w:val="24"/>
        </w:rPr>
        <w:t xml:space="preserve">§ 1 ust. 1 punkt 1 wynosi </w:t>
      </w:r>
      <w:r w:rsidR="00C07D8D">
        <w:rPr>
          <w:b/>
          <w:bCs/>
          <w:color w:val="000000"/>
          <w:sz w:val="24"/>
        </w:rPr>
        <w:t>………………..</w:t>
      </w:r>
      <w:r>
        <w:rPr>
          <w:b/>
          <w:color w:val="000000"/>
          <w:sz w:val="24"/>
        </w:rPr>
        <w:t xml:space="preserve"> </w:t>
      </w:r>
      <w:r>
        <w:rPr>
          <w:color w:val="000000"/>
          <w:sz w:val="24"/>
        </w:rPr>
        <w:t xml:space="preserve">(słownie: </w:t>
      </w:r>
      <w:r w:rsidR="00C07D8D">
        <w:rPr>
          <w:color w:val="000000"/>
          <w:sz w:val="24"/>
        </w:rPr>
        <w:t>……………………….</w:t>
      </w:r>
      <w:r w:rsidR="00AA54DB">
        <w:rPr>
          <w:color w:val="000000"/>
          <w:sz w:val="24"/>
        </w:rPr>
        <w:t xml:space="preserve"> </w:t>
      </w:r>
      <w:r w:rsidR="00E02B4D">
        <w:rPr>
          <w:color w:val="000000"/>
          <w:sz w:val="24"/>
        </w:rPr>
        <w:t>złotych brutto</w:t>
      </w:r>
      <w:r>
        <w:rPr>
          <w:color w:val="000000"/>
          <w:sz w:val="24"/>
        </w:rPr>
        <w:t xml:space="preserve">, 00/100) za </w:t>
      </w:r>
      <w:r w:rsidR="003026B7">
        <w:rPr>
          <w:color w:val="000000"/>
          <w:sz w:val="24"/>
        </w:rPr>
        <w:t xml:space="preserve">jedną godzinę udzielania </w:t>
      </w:r>
      <w:r>
        <w:rPr>
          <w:color w:val="000000"/>
          <w:sz w:val="24"/>
        </w:rPr>
        <w:t>lekarskich świadczeń zdrowotnych</w:t>
      </w:r>
      <w:r w:rsidR="00C16C43">
        <w:rPr>
          <w:color w:val="000000"/>
          <w:sz w:val="24"/>
        </w:rPr>
        <w:t xml:space="preserve"> </w:t>
      </w:r>
      <w:r w:rsidR="00974B38" w:rsidRPr="00905508">
        <w:rPr>
          <w:sz w:val="24"/>
          <w:szCs w:val="24"/>
        </w:rPr>
        <w:t>w Zakładzie Radiologii oraz za kierowanie i zarządzanie Zakładem Radiologii  na stanowisku Lekarza Kierującego Zakładem Radiologii;</w:t>
      </w:r>
    </w:p>
    <w:p w14:paraId="3714D850" w14:textId="06B4671A" w:rsidR="0012119C" w:rsidRPr="0017489A" w:rsidRDefault="0017489A" w:rsidP="0012119C">
      <w:pPr>
        <w:pStyle w:val="Akapitzlist0"/>
        <w:numPr>
          <w:ilvl w:val="0"/>
          <w:numId w:val="37"/>
        </w:numPr>
        <w:rPr>
          <w:color w:val="000000"/>
          <w:sz w:val="24"/>
        </w:rPr>
      </w:pPr>
      <w:r w:rsidRPr="0017489A">
        <w:rPr>
          <w:color w:val="000000"/>
          <w:sz w:val="24"/>
        </w:rPr>
        <w:t xml:space="preserve">§ 1 ust. 1 punkt 2 wynosi </w:t>
      </w:r>
      <w:r w:rsidRPr="0017489A">
        <w:rPr>
          <w:b/>
          <w:bCs/>
          <w:color w:val="000000"/>
          <w:sz w:val="24"/>
        </w:rPr>
        <w:t>…………………</w:t>
      </w:r>
      <w:r w:rsidRPr="0017489A">
        <w:rPr>
          <w:b/>
          <w:color w:val="000000"/>
          <w:sz w:val="24"/>
        </w:rPr>
        <w:t xml:space="preserve"> </w:t>
      </w:r>
      <w:r w:rsidRPr="0017489A">
        <w:rPr>
          <w:color w:val="000000"/>
          <w:sz w:val="24"/>
        </w:rPr>
        <w:t xml:space="preserve">(słownie: ………………….. złotych brutto, </w:t>
      </w:r>
      <w:r w:rsidRPr="0017489A">
        <w:rPr>
          <w:color w:val="000000"/>
          <w:sz w:val="24"/>
        </w:rPr>
        <w:lastRenderedPageBreak/>
        <w:t xml:space="preserve">00/100) </w:t>
      </w:r>
      <w:r>
        <w:rPr>
          <w:color w:val="000000"/>
          <w:sz w:val="24"/>
        </w:rPr>
        <w:t xml:space="preserve">za jedną godzinę </w:t>
      </w:r>
      <w:r w:rsidRPr="0017489A">
        <w:rPr>
          <w:color w:val="000000"/>
          <w:sz w:val="24"/>
        </w:rPr>
        <w:t xml:space="preserve">udzielania </w:t>
      </w:r>
      <w:r w:rsidR="00974B38">
        <w:rPr>
          <w:color w:val="000000"/>
          <w:sz w:val="24"/>
        </w:rPr>
        <w:t xml:space="preserve">lekarskich </w:t>
      </w:r>
      <w:r w:rsidRPr="0017489A">
        <w:rPr>
          <w:color w:val="000000"/>
          <w:sz w:val="24"/>
        </w:rPr>
        <w:t xml:space="preserve">świadczeń zdrowotnych w </w:t>
      </w:r>
      <w:r w:rsidR="0012119C">
        <w:rPr>
          <w:color w:val="000000"/>
          <w:sz w:val="24"/>
        </w:rPr>
        <w:t>Zakładzie Radiologii</w:t>
      </w:r>
    </w:p>
    <w:p w14:paraId="5DA2B216" w14:textId="77777777" w:rsidR="00901F52" w:rsidRPr="0012119C" w:rsidRDefault="00901F52" w:rsidP="0012119C">
      <w:pPr>
        <w:pStyle w:val="Akapitzlist0"/>
        <w:numPr>
          <w:ilvl w:val="0"/>
          <w:numId w:val="11"/>
        </w:numPr>
        <w:rPr>
          <w:color w:val="000000"/>
          <w:sz w:val="24"/>
          <w:szCs w:val="24"/>
        </w:rPr>
      </w:pPr>
      <w:r w:rsidRPr="0012119C">
        <w:rPr>
          <w:color w:val="000000"/>
          <w:sz w:val="24"/>
          <w:szCs w:val="24"/>
        </w:rPr>
        <w:t>Miesiącem rozliczeniowym jest miesiąc kalendarzowy.</w:t>
      </w:r>
    </w:p>
    <w:p w14:paraId="4596E81C" w14:textId="77777777" w:rsidR="00901F52" w:rsidRDefault="00901F52" w:rsidP="00901F52">
      <w:pPr>
        <w:numPr>
          <w:ilvl w:val="0"/>
          <w:numId w:val="11"/>
        </w:numPr>
        <w:tabs>
          <w:tab w:val="left" w:pos="360"/>
        </w:tabs>
        <w:spacing w:line="200" w:lineRule="atLeast"/>
        <w:jc w:val="both"/>
        <w:rPr>
          <w:color w:val="000000"/>
          <w:sz w:val="24"/>
        </w:rPr>
      </w:pPr>
      <w:r w:rsidRPr="0012119C">
        <w:rPr>
          <w:color w:val="000000"/>
          <w:sz w:val="24"/>
          <w:szCs w:val="24"/>
        </w:rPr>
        <w:t>Wypłata wynagrodzenia za realizację przedmiotu</w:t>
      </w:r>
      <w:r>
        <w:rPr>
          <w:color w:val="000000"/>
          <w:sz w:val="24"/>
        </w:rPr>
        <w:t xml:space="preserve"> umowy określonego w</w:t>
      </w:r>
      <w:r>
        <w:rPr>
          <w:b/>
          <w:color w:val="000000"/>
          <w:sz w:val="24"/>
        </w:rPr>
        <w:t xml:space="preserve"> </w:t>
      </w:r>
      <w:r>
        <w:rPr>
          <w:color w:val="000000"/>
          <w:sz w:val="24"/>
        </w:rPr>
        <w:t>§ 1 uzależniona jest od prawidłowego sporządzenia faktury i miesięcznego harmonogramu, któr</w:t>
      </w:r>
      <w:r w:rsidR="005E4A87">
        <w:rPr>
          <w:color w:val="000000"/>
          <w:sz w:val="24"/>
        </w:rPr>
        <w:t>y</w:t>
      </w:r>
      <w:r>
        <w:rPr>
          <w:color w:val="000000"/>
          <w:sz w:val="24"/>
        </w:rPr>
        <w:t xml:space="preserve"> należy sporządzić według wzoru określonego w Załączniku nr  </w:t>
      </w:r>
      <w:r w:rsidR="004E3819">
        <w:rPr>
          <w:color w:val="000000"/>
          <w:sz w:val="24"/>
        </w:rPr>
        <w:t>1</w:t>
      </w:r>
      <w:r w:rsidR="005F22EF">
        <w:rPr>
          <w:color w:val="000000"/>
          <w:sz w:val="24"/>
        </w:rPr>
        <w:t xml:space="preserve"> </w:t>
      </w:r>
      <w:r>
        <w:rPr>
          <w:color w:val="000000"/>
          <w:sz w:val="24"/>
        </w:rPr>
        <w:t>do niniejszej umowy.</w:t>
      </w:r>
    </w:p>
    <w:p w14:paraId="49534626" w14:textId="77777777" w:rsidR="00901F52" w:rsidRDefault="00901F52" w:rsidP="00901F52">
      <w:pPr>
        <w:numPr>
          <w:ilvl w:val="0"/>
          <w:numId w:val="11"/>
        </w:numPr>
        <w:tabs>
          <w:tab w:val="left" w:pos="360"/>
        </w:tabs>
        <w:spacing w:line="200" w:lineRule="atLeast"/>
        <w:jc w:val="both"/>
        <w:rPr>
          <w:color w:val="000000"/>
          <w:sz w:val="24"/>
        </w:rPr>
      </w:pPr>
      <w:r>
        <w:rPr>
          <w:color w:val="000000"/>
          <w:sz w:val="24"/>
        </w:rPr>
        <w:t>Faktur</w:t>
      </w:r>
      <w:r w:rsidR="00B64892">
        <w:rPr>
          <w:color w:val="000000"/>
          <w:sz w:val="24"/>
        </w:rPr>
        <w:t>a, o której</w:t>
      </w:r>
      <w:r>
        <w:rPr>
          <w:color w:val="000000"/>
          <w:sz w:val="24"/>
        </w:rPr>
        <w:t xml:space="preserve"> mowa w ust.</w:t>
      </w:r>
      <w:r w:rsidR="00B64892">
        <w:rPr>
          <w:color w:val="000000"/>
          <w:sz w:val="24"/>
        </w:rPr>
        <w:t xml:space="preserve"> 6</w:t>
      </w:r>
      <w:r>
        <w:rPr>
          <w:color w:val="000000"/>
          <w:sz w:val="24"/>
        </w:rPr>
        <w:t xml:space="preserve">  powin</w:t>
      </w:r>
      <w:r w:rsidR="00B64892">
        <w:rPr>
          <w:color w:val="000000"/>
          <w:sz w:val="24"/>
        </w:rPr>
        <w:t>na</w:t>
      </w:r>
      <w:r>
        <w:rPr>
          <w:color w:val="000000"/>
          <w:sz w:val="24"/>
        </w:rPr>
        <w:t xml:space="preserve"> być wystawion</w:t>
      </w:r>
      <w:r w:rsidR="00B64892">
        <w:rPr>
          <w:color w:val="000000"/>
          <w:sz w:val="24"/>
        </w:rPr>
        <w:t>a</w:t>
      </w:r>
      <w:r>
        <w:rPr>
          <w:color w:val="000000"/>
          <w:sz w:val="24"/>
        </w:rPr>
        <w:t xml:space="preserve"> w terminie do 10 dni po zakończeniu miesiąca obrachunkowego (kalendarzowego) przez Przyjmującego Zamówienie, zgodnie z</w:t>
      </w:r>
      <w:r w:rsidR="003026B7">
        <w:rPr>
          <w:color w:val="000000"/>
          <w:sz w:val="24"/>
        </w:rPr>
        <w:t> </w:t>
      </w:r>
      <w:r>
        <w:rPr>
          <w:color w:val="000000"/>
          <w:sz w:val="24"/>
        </w:rPr>
        <w:t xml:space="preserve">harmonogramem, o którym mowa w ust. </w:t>
      </w:r>
      <w:r w:rsidR="00B64892">
        <w:rPr>
          <w:color w:val="000000"/>
          <w:sz w:val="24"/>
        </w:rPr>
        <w:t>6</w:t>
      </w:r>
      <w:r>
        <w:rPr>
          <w:color w:val="000000"/>
          <w:sz w:val="24"/>
        </w:rPr>
        <w:t xml:space="preserve">. </w:t>
      </w:r>
    </w:p>
    <w:p w14:paraId="1AB700B1" w14:textId="77777777" w:rsidR="00901F52" w:rsidRDefault="00901F52" w:rsidP="00901F52">
      <w:pPr>
        <w:numPr>
          <w:ilvl w:val="0"/>
          <w:numId w:val="11"/>
        </w:numPr>
        <w:tabs>
          <w:tab w:val="left" w:pos="360"/>
        </w:tabs>
        <w:spacing w:line="200" w:lineRule="atLeast"/>
        <w:jc w:val="both"/>
        <w:rPr>
          <w:color w:val="000000"/>
          <w:sz w:val="24"/>
        </w:rPr>
      </w:pPr>
      <w:r>
        <w:rPr>
          <w:color w:val="000000"/>
          <w:sz w:val="24"/>
        </w:rPr>
        <w:t>Wynagrodzenie, o którym mowa w ust. 1 obejmuje wszelkie koszty po stronie Przyjmującego Zamówienie związane z realizacją przedmiotu umowy w tym koszty dojazdów do siedziby Udzielającego Zamówienia.</w:t>
      </w:r>
    </w:p>
    <w:p w14:paraId="79A23474" w14:textId="77777777" w:rsidR="00901F52" w:rsidRDefault="00901F52" w:rsidP="00901F52">
      <w:pPr>
        <w:numPr>
          <w:ilvl w:val="0"/>
          <w:numId w:val="11"/>
        </w:numPr>
        <w:tabs>
          <w:tab w:val="left" w:pos="360"/>
        </w:tabs>
        <w:spacing w:line="200" w:lineRule="atLeast"/>
        <w:jc w:val="both"/>
        <w:rPr>
          <w:color w:val="000000"/>
          <w:sz w:val="24"/>
        </w:rPr>
      </w:pPr>
      <w:r>
        <w:rPr>
          <w:color w:val="000000"/>
          <w:sz w:val="24"/>
        </w:rPr>
        <w:t>Zapłata z tytułu wykonania umowy nastąpi w terminie 14 dni od dnia złożenia prawidł</w:t>
      </w:r>
      <w:r w:rsidR="00B64892">
        <w:rPr>
          <w:color w:val="000000"/>
          <w:sz w:val="24"/>
        </w:rPr>
        <w:t>owo wystawionej faktury</w:t>
      </w:r>
      <w:r>
        <w:rPr>
          <w:color w:val="000000"/>
          <w:sz w:val="24"/>
        </w:rPr>
        <w:t xml:space="preserve">, na wskazane </w:t>
      </w:r>
      <w:r w:rsidR="00E256FF">
        <w:rPr>
          <w:color w:val="000000"/>
          <w:sz w:val="24"/>
        </w:rPr>
        <w:t xml:space="preserve">w fakturze </w:t>
      </w:r>
      <w:r>
        <w:rPr>
          <w:color w:val="000000"/>
          <w:sz w:val="24"/>
        </w:rPr>
        <w:t xml:space="preserve">konto bankowe Przyjmującego Zamówienie. Jeżeli termin płatności upływa w sobotę, niedzielę lub inny dzień wolny od pracy, to płatności dokonuje </w:t>
      </w:r>
      <w:r>
        <w:rPr>
          <w:color w:val="000000"/>
          <w:spacing w:val="-1"/>
          <w:sz w:val="24"/>
        </w:rPr>
        <w:t>się następnego dnia roboczego.</w:t>
      </w:r>
    </w:p>
    <w:p w14:paraId="5EC34225" w14:textId="77777777" w:rsidR="00901F52" w:rsidRDefault="00901F52" w:rsidP="00901F52">
      <w:pPr>
        <w:numPr>
          <w:ilvl w:val="0"/>
          <w:numId w:val="11"/>
        </w:numPr>
        <w:tabs>
          <w:tab w:val="left" w:pos="360"/>
        </w:tabs>
        <w:spacing w:line="200" w:lineRule="atLeast"/>
        <w:jc w:val="both"/>
        <w:rPr>
          <w:color w:val="000000"/>
          <w:sz w:val="24"/>
        </w:rPr>
      </w:pPr>
      <w:r>
        <w:rPr>
          <w:color w:val="000000"/>
          <w:sz w:val="24"/>
        </w:rPr>
        <w:t>Jako datę zapłaty przyjmuje się dzień obciążenia rachunku bankowego Udzielającego Zamówienia.</w:t>
      </w:r>
    </w:p>
    <w:p w14:paraId="03CD76F6" w14:textId="77777777" w:rsidR="00901F52" w:rsidRDefault="00901F52" w:rsidP="00901F52">
      <w:pPr>
        <w:numPr>
          <w:ilvl w:val="0"/>
          <w:numId w:val="11"/>
        </w:numPr>
        <w:tabs>
          <w:tab w:val="left" w:pos="360"/>
        </w:tabs>
        <w:spacing w:line="200" w:lineRule="atLeast"/>
        <w:jc w:val="both"/>
        <w:rPr>
          <w:color w:val="000000"/>
          <w:sz w:val="24"/>
        </w:rPr>
      </w:pPr>
      <w:r>
        <w:rPr>
          <w:color w:val="000000"/>
          <w:sz w:val="24"/>
        </w:rPr>
        <w:t>Wynagrodzenie ustalone w ust. 1 jest niezmienne przez okres trwania umowy od dnia zawarcia umowy, z zastrzeżeniem ust.</w:t>
      </w:r>
      <w:r w:rsidR="00E256FF">
        <w:rPr>
          <w:color w:val="000000"/>
          <w:sz w:val="24"/>
        </w:rPr>
        <w:t xml:space="preserve"> 13</w:t>
      </w:r>
      <w:r>
        <w:rPr>
          <w:color w:val="000000"/>
          <w:sz w:val="24"/>
        </w:rPr>
        <w:t>.</w:t>
      </w:r>
    </w:p>
    <w:p w14:paraId="7C5975F5" w14:textId="3954B324" w:rsidR="00901F52" w:rsidRDefault="00901F52" w:rsidP="00901F52">
      <w:pPr>
        <w:numPr>
          <w:ilvl w:val="0"/>
          <w:numId w:val="11"/>
        </w:numPr>
        <w:tabs>
          <w:tab w:val="left" w:pos="360"/>
        </w:tabs>
        <w:spacing w:line="200" w:lineRule="atLeast"/>
        <w:jc w:val="both"/>
        <w:rPr>
          <w:color w:val="000000"/>
          <w:sz w:val="24"/>
        </w:rPr>
      </w:pPr>
      <w:r>
        <w:rPr>
          <w:color w:val="000000"/>
          <w:sz w:val="24"/>
        </w:rPr>
        <w:t xml:space="preserve">W przypadku pogorszenia się sytuacji finansowej Udzielającego Zamówienia z przyczyn niezależnych od niego (w szczególności wskutek braku </w:t>
      </w:r>
      <w:r w:rsidR="005E4A87">
        <w:rPr>
          <w:color w:val="000000"/>
          <w:sz w:val="24"/>
        </w:rPr>
        <w:t xml:space="preserve">lub zmniejszenia </w:t>
      </w:r>
      <w:r>
        <w:rPr>
          <w:color w:val="000000"/>
          <w:sz w:val="24"/>
        </w:rPr>
        <w:t xml:space="preserve">finansowania świadczeń </w:t>
      </w:r>
      <w:r w:rsidR="005E4A87">
        <w:rPr>
          <w:color w:val="000000"/>
          <w:sz w:val="24"/>
        </w:rPr>
        <w:t xml:space="preserve">opieki zdrowotnej obejmujących przedmiot umowy </w:t>
      </w:r>
      <w:r>
        <w:rPr>
          <w:color w:val="000000"/>
          <w:sz w:val="24"/>
        </w:rPr>
        <w:t>przez NFZ) strony dopuszczają możliwość zmiany wynagrodzenia, o którym mowa w ust. 1,  również w okresie niezmienności. Zmiany te mogą być wprowadzone po przeprowadzeniu negocjacji za porozumieniem stron.</w:t>
      </w:r>
    </w:p>
    <w:p w14:paraId="562B5828" w14:textId="77777777" w:rsidR="00901F52" w:rsidRPr="00846272" w:rsidRDefault="00901F52">
      <w:pPr>
        <w:tabs>
          <w:tab w:val="left" w:pos="426"/>
        </w:tabs>
        <w:spacing w:line="200" w:lineRule="atLeast"/>
        <w:jc w:val="both"/>
        <w:rPr>
          <w:color w:val="FF0000"/>
          <w:sz w:val="24"/>
        </w:rPr>
      </w:pPr>
    </w:p>
    <w:p w14:paraId="57E1C8F4" w14:textId="77777777" w:rsidR="00901F52" w:rsidRDefault="00901F52">
      <w:pPr>
        <w:spacing w:line="200" w:lineRule="atLeast"/>
        <w:jc w:val="center"/>
        <w:rPr>
          <w:color w:val="000000"/>
          <w:sz w:val="24"/>
        </w:rPr>
      </w:pPr>
      <w:r>
        <w:rPr>
          <w:color w:val="000000"/>
          <w:sz w:val="24"/>
        </w:rPr>
        <w:t>§ 1</w:t>
      </w:r>
      <w:r w:rsidR="00C225FE">
        <w:rPr>
          <w:color w:val="000000"/>
          <w:sz w:val="24"/>
        </w:rPr>
        <w:t>1</w:t>
      </w:r>
    </w:p>
    <w:p w14:paraId="0BE70AFE" w14:textId="77777777" w:rsidR="00901F52" w:rsidRDefault="00901F52" w:rsidP="006E485D">
      <w:pPr>
        <w:numPr>
          <w:ilvl w:val="0"/>
          <w:numId w:val="22"/>
        </w:numPr>
        <w:spacing w:line="200" w:lineRule="atLeast"/>
        <w:jc w:val="both"/>
        <w:rPr>
          <w:color w:val="000000"/>
          <w:sz w:val="24"/>
        </w:rPr>
      </w:pPr>
      <w:r>
        <w:rPr>
          <w:color w:val="000000"/>
          <w:sz w:val="24"/>
        </w:rPr>
        <w:t>Zobowiązania podatkowe z tytułu wynagrodzenia przysługującego Przyjmującemu Zamówienie           w związku z wykonaniem niniejszej umowy, rozliczane są przez Przyjmującego Zamówienie w ramach prowadzonej przez niego działalności gospodarczej.</w:t>
      </w:r>
    </w:p>
    <w:p w14:paraId="399D574A" w14:textId="77777777" w:rsidR="00011C34" w:rsidRPr="004E3819" w:rsidRDefault="00901F52" w:rsidP="006E485D">
      <w:pPr>
        <w:numPr>
          <w:ilvl w:val="0"/>
          <w:numId w:val="22"/>
        </w:numPr>
        <w:spacing w:line="200" w:lineRule="atLeast"/>
        <w:jc w:val="both"/>
        <w:rPr>
          <w:color w:val="000000"/>
          <w:sz w:val="24"/>
        </w:rPr>
      </w:pPr>
      <w:r>
        <w:rPr>
          <w:color w:val="000000"/>
          <w:sz w:val="24"/>
        </w:rPr>
        <w:t xml:space="preserve">Przyjmujący Zamówienie oświadcza, że w ramach prowadzonej działalności gospodarczej odprowadza składki na ubezpieczenia społeczne, ubezpieczenie zdrowotne i inne wymagane prawem należności związane z prowadzoną działalnością gospodarczą w ramach której, zgodnie z art. 5 ust. 2 pkt 1 </w:t>
      </w:r>
      <w:r w:rsidR="00130521">
        <w:rPr>
          <w:color w:val="000000"/>
          <w:sz w:val="24"/>
        </w:rPr>
        <w:t>U</w:t>
      </w:r>
      <w:r w:rsidR="00DB490C">
        <w:rPr>
          <w:color w:val="000000"/>
          <w:sz w:val="24"/>
        </w:rPr>
        <w:t>stawy o d</w:t>
      </w:r>
      <w:r>
        <w:rPr>
          <w:color w:val="000000"/>
          <w:sz w:val="24"/>
        </w:rPr>
        <w:t>ziałalności leczniczej, wykonuje działalność leczniczą stanowiącą przedmiot niniejszej umowy.</w:t>
      </w:r>
    </w:p>
    <w:p w14:paraId="642A8161" w14:textId="77777777" w:rsidR="00901F52" w:rsidRDefault="00901F52">
      <w:pPr>
        <w:spacing w:line="200" w:lineRule="atLeast"/>
        <w:ind w:left="15"/>
        <w:jc w:val="center"/>
        <w:rPr>
          <w:color w:val="000000"/>
          <w:sz w:val="24"/>
        </w:rPr>
      </w:pPr>
      <w:r>
        <w:rPr>
          <w:color w:val="000000"/>
          <w:sz w:val="24"/>
        </w:rPr>
        <w:t>§ 1</w:t>
      </w:r>
      <w:r w:rsidR="00C225FE">
        <w:rPr>
          <w:color w:val="000000"/>
          <w:sz w:val="24"/>
        </w:rPr>
        <w:t>2</w:t>
      </w:r>
    </w:p>
    <w:p w14:paraId="4DB25BBA" w14:textId="5D34397F" w:rsidR="00901F52" w:rsidRDefault="00901F52" w:rsidP="006E485D">
      <w:pPr>
        <w:numPr>
          <w:ilvl w:val="0"/>
          <w:numId w:val="23"/>
        </w:numPr>
        <w:tabs>
          <w:tab w:val="left" w:pos="2280"/>
          <w:tab w:val="left" w:pos="8040"/>
          <w:tab w:val="left" w:pos="8760"/>
        </w:tabs>
        <w:spacing w:line="200" w:lineRule="atLeast"/>
        <w:jc w:val="both"/>
        <w:rPr>
          <w:color w:val="000000"/>
          <w:sz w:val="24"/>
        </w:rPr>
      </w:pPr>
      <w:bookmarkStart w:id="4" w:name="_Hlk132966269"/>
      <w:r>
        <w:rPr>
          <w:color w:val="000000"/>
          <w:sz w:val="24"/>
        </w:rPr>
        <w:t>Przyjmujący Zamówienie przyjmuje na siebie obowiązek poddawania się kontroli ze strony Udzielającego Zamówienia, uprawnionych organów szczególnie w zakresie dostępności i sposobu udzielania świadczeń zdrowotnych, gromadzenia dokumentacji medycznej, racjonalnego i oszczędnego gospodarowania środkami medycznymi i sprzętem medycznym</w:t>
      </w:r>
      <w:r w:rsidR="00F13231">
        <w:rPr>
          <w:color w:val="000000"/>
          <w:sz w:val="24"/>
        </w:rPr>
        <w:t xml:space="preserve">. Przyjmujący Zamówienie zobowiązuje się do naprawienia szkód wyrządzonych swoim zawinionym działaniem bądź zaniechaniem. </w:t>
      </w:r>
    </w:p>
    <w:bookmarkEnd w:id="4"/>
    <w:p w14:paraId="1E33B6D0" w14:textId="77777777" w:rsidR="00901F52" w:rsidRDefault="00901F52">
      <w:pPr>
        <w:spacing w:line="200" w:lineRule="atLeast"/>
        <w:jc w:val="center"/>
        <w:rPr>
          <w:color w:val="000000"/>
          <w:sz w:val="24"/>
        </w:rPr>
      </w:pPr>
      <w:r>
        <w:rPr>
          <w:color w:val="000000"/>
          <w:sz w:val="24"/>
        </w:rPr>
        <w:t>§ 1</w:t>
      </w:r>
      <w:r w:rsidR="00C225FE">
        <w:rPr>
          <w:color w:val="000000"/>
          <w:sz w:val="24"/>
        </w:rPr>
        <w:t>3</w:t>
      </w:r>
    </w:p>
    <w:p w14:paraId="40F91A30" w14:textId="77777777" w:rsidR="00901F52" w:rsidRDefault="00901F52" w:rsidP="004E3819">
      <w:pPr>
        <w:tabs>
          <w:tab w:val="left" w:pos="720"/>
          <w:tab w:val="left" w:pos="7319"/>
          <w:tab w:val="left" w:pos="13079"/>
          <w:tab w:val="left" w:pos="13799"/>
        </w:tabs>
        <w:spacing w:line="200" w:lineRule="atLeast"/>
        <w:jc w:val="both"/>
        <w:rPr>
          <w:color w:val="000000"/>
          <w:sz w:val="24"/>
        </w:rPr>
      </w:pPr>
      <w:r>
        <w:rPr>
          <w:color w:val="000000"/>
          <w:sz w:val="24"/>
        </w:rPr>
        <w:t>Przyjmującego Zamówienie obowiązuje zakaz pobierania jakichkolwiek opłat na własną rzecz od pacjentów lub ich opiekunów z tytułu wykonywania świadczeń będących przedmiotem niniejszej umowy pod rygorem rozwiązania umowy ze skutkiem natychmiastowym.</w:t>
      </w:r>
    </w:p>
    <w:p w14:paraId="2F6E6800" w14:textId="77777777" w:rsidR="00130521" w:rsidRDefault="00130521">
      <w:pPr>
        <w:shd w:val="clear" w:color="auto" w:fill="FFFFFF"/>
        <w:tabs>
          <w:tab w:val="left" w:pos="720"/>
        </w:tabs>
        <w:ind w:right="57"/>
        <w:rPr>
          <w:color w:val="000000"/>
          <w:sz w:val="24"/>
        </w:rPr>
      </w:pPr>
    </w:p>
    <w:p w14:paraId="39988332" w14:textId="77777777" w:rsidR="00901F52" w:rsidRDefault="00901F52">
      <w:pPr>
        <w:shd w:val="clear" w:color="auto" w:fill="FFFFFF"/>
        <w:tabs>
          <w:tab w:val="left" w:pos="720"/>
        </w:tabs>
        <w:ind w:right="57"/>
        <w:jc w:val="center"/>
        <w:rPr>
          <w:color w:val="000000"/>
          <w:sz w:val="24"/>
        </w:rPr>
      </w:pPr>
      <w:r>
        <w:rPr>
          <w:color w:val="000000"/>
          <w:sz w:val="24"/>
        </w:rPr>
        <w:t>§ 1</w:t>
      </w:r>
      <w:r w:rsidR="00C225FE">
        <w:rPr>
          <w:color w:val="000000"/>
          <w:sz w:val="24"/>
        </w:rPr>
        <w:t>4</w:t>
      </w:r>
    </w:p>
    <w:p w14:paraId="2AEDDBAC" w14:textId="77777777" w:rsidR="00901F52" w:rsidRDefault="002F3B7C" w:rsidP="003201D8">
      <w:pPr>
        <w:spacing w:line="200" w:lineRule="atLeast"/>
        <w:jc w:val="both"/>
        <w:rPr>
          <w:color w:val="000000"/>
          <w:sz w:val="24"/>
        </w:rPr>
      </w:pPr>
      <w:r>
        <w:rPr>
          <w:color w:val="000000"/>
          <w:sz w:val="24"/>
        </w:rPr>
        <w:t>W celu realizacji niniejszej umowy Udzielający Zamówienia powierza Przyjmującemu Zamówienie do przetwarzania dane osobowe pacjentów Udzielającego Zamówienia i personelu Udzielającego Zamówienia</w:t>
      </w:r>
      <w:r w:rsidR="00B516DA">
        <w:rPr>
          <w:color w:val="000000"/>
          <w:sz w:val="24"/>
        </w:rPr>
        <w:t>.</w:t>
      </w:r>
    </w:p>
    <w:p w14:paraId="02112C68" w14:textId="77777777" w:rsidR="00901F52" w:rsidRDefault="00901F52">
      <w:pPr>
        <w:spacing w:line="200" w:lineRule="atLeast"/>
        <w:jc w:val="center"/>
        <w:rPr>
          <w:color w:val="000000"/>
          <w:sz w:val="24"/>
        </w:rPr>
      </w:pPr>
      <w:r>
        <w:rPr>
          <w:color w:val="000000"/>
          <w:sz w:val="24"/>
        </w:rPr>
        <w:t>§ 1</w:t>
      </w:r>
      <w:r w:rsidR="00C225FE">
        <w:rPr>
          <w:color w:val="000000"/>
          <w:sz w:val="24"/>
        </w:rPr>
        <w:t>5</w:t>
      </w:r>
    </w:p>
    <w:p w14:paraId="67E139DE" w14:textId="77777777" w:rsidR="00901F52" w:rsidRDefault="00901F52" w:rsidP="006E485D">
      <w:pPr>
        <w:numPr>
          <w:ilvl w:val="0"/>
          <w:numId w:val="24"/>
        </w:numPr>
        <w:tabs>
          <w:tab w:val="left" w:pos="720"/>
        </w:tabs>
        <w:spacing w:line="200" w:lineRule="atLeast"/>
        <w:jc w:val="both"/>
        <w:rPr>
          <w:color w:val="000000"/>
          <w:sz w:val="24"/>
        </w:rPr>
      </w:pPr>
      <w:r>
        <w:rPr>
          <w:color w:val="000000"/>
          <w:sz w:val="24"/>
        </w:rPr>
        <w:lastRenderedPageBreak/>
        <w:t>Udzielający Zamówienia wprowadza kary umowne za nieprzestrzeganie lub niewykonywanie postanowień umowy oraz naruszenie praw pacjenta w wysokości: 200 PLN (dwieście złotych) za każdy stwierdzony przypadek:</w:t>
      </w:r>
    </w:p>
    <w:p w14:paraId="4675DA4F" w14:textId="77777777" w:rsidR="00901F52" w:rsidRDefault="00901F52" w:rsidP="00901F52">
      <w:pPr>
        <w:numPr>
          <w:ilvl w:val="0"/>
          <w:numId w:val="12"/>
        </w:numPr>
        <w:tabs>
          <w:tab w:val="left" w:pos="567"/>
        </w:tabs>
        <w:spacing w:line="200" w:lineRule="atLeast"/>
        <w:ind w:left="567" w:hanging="283"/>
        <w:jc w:val="both"/>
        <w:rPr>
          <w:color w:val="000000"/>
          <w:sz w:val="24"/>
        </w:rPr>
      </w:pPr>
      <w:r>
        <w:rPr>
          <w:color w:val="000000"/>
          <w:sz w:val="24"/>
        </w:rPr>
        <w:t>nienależytej realizacji umowy, tj. w szczególności wykazanie w rachunkach i sprawozdaniach większej liczby świadczeń niż faktycznie udzielono lub realizację świadczeń niezgodnie</w:t>
      </w:r>
      <w:r w:rsidR="003026B7">
        <w:rPr>
          <w:color w:val="000000"/>
          <w:sz w:val="24"/>
        </w:rPr>
        <w:t xml:space="preserve"> </w:t>
      </w:r>
      <w:r>
        <w:rPr>
          <w:color w:val="000000"/>
          <w:sz w:val="24"/>
        </w:rPr>
        <w:t>z określonymi wymogami,</w:t>
      </w:r>
    </w:p>
    <w:p w14:paraId="3244DF51" w14:textId="77777777" w:rsidR="00901F52" w:rsidRDefault="00901F52" w:rsidP="00901F52">
      <w:pPr>
        <w:numPr>
          <w:ilvl w:val="0"/>
          <w:numId w:val="12"/>
        </w:numPr>
        <w:tabs>
          <w:tab w:val="left" w:pos="567"/>
        </w:tabs>
        <w:spacing w:line="200" w:lineRule="atLeast"/>
        <w:ind w:left="567" w:hanging="283"/>
        <w:jc w:val="both"/>
        <w:rPr>
          <w:color w:val="000000"/>
          <w:sz w:val="24"/>
        </w:rPr>
      </w:pPr>
      <w:r>
        <w:rPr>
          <w:color w:val="000000"/>
          <w:sz w:val="24"/>
        </w:rPr>
        <w:t>nieterminowej realizacji lub brak realizacji zaleceń i wniosków pokontrolnych,</w:t>
      </w:r>
    </w:p>
    <w:p w14:paraId="5A4C83ED" w14:textId="77777777" w:rsidR="00901F52" w:rsidRDefault="00901F52" w:rsidP="00901F52">
      <w:pPr>
        <w:numPr>
          <w:ilvl w:val="0"/>
          <w:numId w:val="12"/>
        </w:numPr>
        <w:tabs>
          <w:tab w:val="left" w:pos="567"/>
        </w:tabs>
        <w:spacing w:line="200" w:lineRule="atLeast"/>
        <w:ind w:left="567" w:hanging="283"/>
        <w:jc w:val="both"/>
        <w:rPr>
          <w:color w:val="000000"/>
          <w:sz w:val="24"/>
        </w:rPr>
      </w:pPr>
      <w:r>
        <w:rPr>
          <w:color w:val="000000"/>
          <w:sz w:val="24"/>
        </w:rPr>
        <w:t>nieuzasadnionej odmowy udzielania pacjentowi świadczeń zdrowotnych będących przedmiotem umowy,</w:t>
      </w:r>
    </w:p>
    <w:p w14:paraId="446DFF94" w14:textId="77777777" w:rsidR="00901F52" w:rsidRDefault="00901F52" w:rsidP="00901F52">
      <w:pPr>
        <w:numPr>
          <w:ilvl w:val="0"/>
          <w:numId w:val="12"/>
        </w:numPr>
        <w:tabs>
          <w:tab w:val="left" w:pos="567"/>
        </w:tabs>
        <w:spacing w:line="200" w:lineRule="atLeast"/>
        <w:ind w:left="567" w:hanging="283"/>
        <w:jc w:val="both"/>
        <w:rPr>
          <w:color w:val="000000"/>
          <w:sz w:val="24"/>
        </w:rPr>
      </w:pPr>
      <w:r>
        <w:rPr>
          <w:color w:val="000000"/>
          <w:sz w:val="24"/>
        </w:rPr>
        <w:t>przerwy w udzielaniu świadczeń zdrowotnych bez podania przyczyny i uzyskania zgody Udzielającego Zamówienia,</w:t>
      </w:r>
    </w:p>
    <w:p w14:paraId="4AF29A7F" w14:textId="77777777" w:rsidR="00901F52" w:rsidRDefault="00901F52" w:rsidP="00901F52">
      <w:pPr>
        <w:numPr>
          <w:ilvl w:val="0"/>
          <w:numId w:val="12"/>
        </w:numPr>
        <w:tabs>
          <w:tab w:val="left" w:pos="567"/>
        </w:tabs>
        <w:spacing w:line="200" w:lineRule="atLeast"/>
        <w:ind w:left="567" w:hanging="283"/>
        <w:jc w:val="both"/>
        <w:rPr>
          <w:color w:val="000000"/>
          <w:sz w:val="24"/>
        </w:rPr>
      </w:pPr>
      <w:r>
        <w:rPr>
          <w:color w:val="000000"/>
          <w:sz w:val="24"/>
        </w:rPr>
        <w:t>pobierania nienależnych opłat od pacjenta lub jego opiekunów za świadczenia zdrowotne będące przedmiotem umowy,</w:t>
      </w:r>
    </w:p>
    <w:p w14:paraId="581DC9C9" w14:textId="77777777" w:rsidR="00901F52" w:rsidRDefault="00901F52" w:rsidP="00901F52">
      <w:pPr>
        <w:numPr>
          <w:ilvl w:val="0"/>
          <w:numId w:val="12"/>
        </w:numPr>
        <w:tabs>
          <w:tab w:val="left" w:pos="567"/>
        </w:tabs>
        <w:spacing w:line="200" w:lineRule="atLeast"/>
        <w:ind w:left="567" w:hanging="283"/>
        <w:jc w:val="both"/>
        <w:rPr>
          <w:color w:val="000000"/>
          <w:sz w:val="24"/>
        </w:rPr>
      </w:pPr>
      <w:r>
        <w:rPr>
          <w:color w:val="000000"/>
          <w:sz w:val="24"/>
        </w:rPr>
        <w:t>utrudniania przeprowadzenia kontroli osobom działającym w imieniu Udzielającego Zamówienia,</w:t>
      </w:r>
    </w:p>
    <w:p w14:paraId="7EDD4D07" w14:textId="77777777" w:rsidR="00901F52" w:rsidRDefault="00901F52" w:rsidP="00901F52">
      <w:pPr>
        <w:numPr>
          <w:ilvl w:val="0"/>
          <w:numId w:val="12"/>
        </w:numPr>
        <w:tabs>
          <w:tab w:val="left" w:pos="567"/>
        </w:tabs>
        <w:spacing w:line="200" w:lineRule="atLeast"/>
        <w:ind w:left="567" w:hanging="283"/>
        <w:jc w:val="both"/>
        <w:rPr>
          <w:color w:val="000000"/>
          <w:sz w:val="24"/>
        </w:rPr>
      </w:pPr>
      <w:r>
        <w:rPr>
          <w:color w:val="000000"/>
          <w:sz w:val="24"/>
        </w:rPr>
        <w:t>odmówienia udzielania świadczeń zdrowotnych według harmonogramu otrzymanego od Udzielającego Zamówienia,</w:t>
      </w:r>
    </w:p>
    <w:p w14:paraId="0AE113E9" w14:textId="77777777" w:rsidR="00901F52" w:rsidRDefault="00901F52" w:rsidP="00901F52">
      <w:pPr>
        <w:numPr>
          <w:ilvl w:val="0"/>
          <w:numId w:val="13"/>
        </w:numPr>
        <w:tabs>
          <w:tab w:val="left" w:pos="374"/>
          <w:tab w:val="left" w:pos="748"/>
          <w:tab w:val="left" w:pos="1108"/>
          <w:tab w:val="left" w:pos="7738"/>
        </w:tabs>
        <w:suppressAutoHyphens w:val="0"/>
        <w:spacing w:line="200" w:lineRule="atLeast"/>
        <w:ind w:left="374" w:hanging="360"/>
        <w:jc w:val="both"/>
        <w:rPr>
          <w:color w:val="000000"/>
          <w:sz w:val="24"/>
        </w:rPr>
      </w:pPr>
      <w:r>
        <w:rPr>
          <w:color w:val="000000"/>
          <w:sz w:val="24"/>
        </w:rPr>
        <w:t>Stosowanie kar umownych jest niezależne od postanowień umowy w zakresie jej rozwiązania z</w:t>
      </w:r>
      <w:r w:rsidR="003026B7">
        <w:rPr>
          <w:color w:val="000000"/>
          <w:sz w:val="24"/>
        </w:rPr>
        <w:t> </w:t>
      </w:r>
      <w:r>
        <w:rPr>
          <w:color w:val="000000"/>
          <w:sz w:val="24"/>
        </w:rPr>
        <w:t>zachowaniem lub bez zachowania okresu wypowiedzenia.</w:t>
      </w:r>
    </w:p>
    <w:p w14:paraId="77C5899D" w14:textId="77777777" w:rsidR="00901F52" w:rsidRDefault="00901F52" w:rsidP="00901F52">
      <w:pPr>
        <w:numPr>
          <w:ilvl w:val="0"/>
          <w:numId w:val="13"/>
        </w:numPr>
        <w:tabs>
          <w:tab w:val="left" w:pos="374"/>
          <w:tab w:val="left" w:pos="748"/>
          <w:tab w:val="left" w:pos="1108"/>
          <w:tab w:val="left" w:pos="7738"/>
        </w:tabs>
        <w:suppressAutoHyphens w:val="0"/>
        <w:spacing w:line="200" w:lineRule="atLeast"/>
        <w:ind w:left="374" w:hanging="360"/>
        <w:jc w:val="both"/>
        <w:rPr>
          <w:color w:val="000000"/>
          <w:sz w:val="24"/>
        </w:rPr>
      </w:pPr>
      <w:r>
        <w:rPr>
          <w:color w:val="000000"/>
          <w:sz w:val="24"/>
        </w:rPr>
        <w:t xml:space="preserve">Jeżeli wysokość zastosowanych kar umownych nie pokrywa poniesionej szkody, Udzielający Zamówienia zastrzega sobie prawo dochodzenia odszkodowania uzupełniającego. </w:t>
      </w:r>
    </w:p>
    <w:p w14:paraId="703D402C" w14:textId="77777777" w:rsidR="00901F52" w:rsidRDefault="00901F52" w:rsidP="00901F52">
      <w:pPr>
        <w:numPr>
          <w:ilvl w:val="0"/>
          <w:numId w:val="13"/>
        </w:numPr>
        <w:tabs>
          <w:tab w:val="left" w:pos="374"/>
          <w:tab w:val="left" w:pos="748"/>
          <w:tab w:val="left" w:pos="1108"/>
          <w:tab w:val="left" w:pos="7738"/>
        </w:tabs>
        <w:suppressAutoHyphens w:val="0"/>
        <w:spacing w:line="200" w:lineRule="atLeast"/>
        <w:ind w:left="374" w:hanging="360"/>
        <w:jc w:val="both"/>
        <w:rPr>
          <w:color w:val="000000"/>
          <w:sz w:val="24"/>
        </w:rPr>
      </w:pPr>
      <w:r>
        <w:rPr>
          <w:color w:val="000000"/>
          <w:sz w:val="24"/>
        </w:rPr>
        <w:t>Przyjmujący zamówienie wyraża zgodę na potrącenie nałożonych na niego kar umownych z przysługującego mu wynagrodzenia.</w:t>
      </w:r>
    </w:p>
    <w:p w14:paraId="78D3C6CD" w14:textId="77777777" w:rsidR="00901F52" w:rsidRDefault="00901F52">
      <w:pPr>
        <w:spacing w:line="200" w:lineRule="atLeast"/>
        <w:jc w:val="center"/>
        <w:rPr>
          <w:color w:val="000000"/>
          <w:sz w:val="24"/>
        </w:rPr>
      </w:pPr>
      <w:r>
        <w:rPr>
          <w:color w:val="000000"/>
          <w:sz w:val="24"/>
        </w:rPr>
        <w:t>§ 1</w:t>
      </w:r>
      <w:r w:rsidR="00C225FE">
        <w:rPr>
          <w:color w:val="000000"/>
          <w:sz w:val="24"/>
        </w:rPr>
        <w:t>6</w:t>
      </w:r>
    </w:p>
    <w:p w14:paraId="6F7E992F" w14:textId="77777777" w:rsidR="00901F52" w:rsidRDefault="00901F52" w:rsidP="006E485D">
      <w:pPr>
        <w:numPr>
          <w:ilvl w:val="0"/>
          <w:numId w:val="25"/>
        </w:numPr>
        <w:spacing w:line="200" w:lineRule="atLeast"/>
        <w:jc w:val="both"/>
        <w:rPr>
          <w:color w:val="000000"/>
          <w:sz w:val="24"/>
        </w:rPr>
      </w:pPr>
      <w:r>
        <w:rPr>
          <w:color w:val="000000"/>
          <w:sz w:val="24"/>
        </w:rPr>
        <w:t>Umowa zostaje zawarta na czas określony od dnia</w:t>
      </w:r>
      <w:r w:rsidR="00B516DA">
        <w:rPr>
          <w:color w:val="000000"/>
          <w:sz w:val="24"/>
        </w:rPr>
        <w:t xml:space="preserve"> </w:t>
      </w:r>
      <w:r w:rsidR="00430C75">
        <w:rPr>
          <w:b/>
          <w:bCs/>
          <w:color w:val="000000"/>
          <w:sz w:val="24"/>
        </w:rPr>
        <w:t>…………..</w:t>
      </w:r>
      <w:r w:rsidR="00130521">
        <w:rPr>
          <w:color w:val="000000"/>
          <w:sz w:val="24"/>
        </w:rPr>
        <w:t>.</w:t>
      </w:r>
      <w:r>
        <w:rPr>
          <w:color w:val="000000"/>
          <w:sz w:val="24"/>
        </w:rPr>
        <w:t xml:space="preserve"> do dnia </w:t>
      </w:r>
      <w:r w:rsidR="00430C75">
        <w:rPr>
          <w:b/>
          <w:color w:val="000000"/>
          <w:sz w:val="24"/>
        </w:rPr>
        <w:t>……………………</w:t>
      </w:r>
    </w:p>
    <w:p w14:paraId="13E68F56" w14:textId="5FC280D7" w:rsidR="00901F52" w:rsidRPr="00F34962" w:rsidRDefault="00901F52" w:rsidP="00F34962">
      <w:pPr>
        <w:numPr>
          <w:ilvl w:val="0"/>
          <w:numId w:val="25"/>
        </w:numPr>
        <w:spacing w:line="200" w:lineRule="atLeast"/>
        <w:jc w:val="both"/>
        <w:rPr>
          <w:color w:val="000000"/>
          <w:sz w:val="24"/>
        </w:rPr>
      </w:pPr>
      <w:r>
        <w:rPr>
          <w:color w:val="000000"/>
          <w:sz w:val="24"/>
        </w:rPr>
        <w:t>Strony przewidują możliwość przedłużenia okresu obowiązywania umowy o kolejny okres nie dłuższy niż 12 miesięcy.</w:t>
      </w:r>
    </w:p>
    <w:p w14:paraId="0F158A3F" w14:textId="77777777" w:rsidR="00901F52" w:rsidRDefault="00901F52">
      <w:pPr>
        <w:pStyle w:val="xl43"/>
        <w:widowControl w:val="0"/>
        <w:suppressAutoHyphens/>
        <w:spacing w:before="0" w:after="0" w:line="200" w:lineRule="atLeast"/>
        <w:rPr>
          <w:rFonts w:ascii="Times New Roman" w:hAnsi="Times New Roman"/>
          <w:color w:val="000000"/>
        </w:rPr>
      </w:pPr>
      <w:r>
        <w:rPr>
          <w:rFonts w:ascii="Times New Roman" w:hAnsi="Times New Roman"/>
          <w:color w:val="000000"/>
        </w:rPr>
        <w:t>§ 1</w:t>
      </w:r>
      <w:r w:rsidR="00C225FE">
        <w:rPr>
          <w:rFonts w:ascii="Times New Roman" w:hAnsi="Times New Roman"/>
          <w:color w:val="000000"/>
        </w:rPr>
        <w:t>7</w:t>
      </w:r>
    </w:p>
    <w:p w14:paraId="4865489C" w14:textId="77777777" w:rsidR="00901F52" w:rsidRDefault="00901F52" w:rsidP="00901F52">
      <w:pPr>
        <w:widowControl/>
        <w:numPr>
          <w:ilvl w:val="0"/>
          <w:numId w:val="14"/>
        </w:numPr>
        <w:suppressAutoHyphens w:val="0"/>
        <w:spacing w:line="280" w:lineRule="atLeast"/>
        <w:ind w:left="360" w:hanging="360"/>
        <w:jc w:val="both"/>
        <w:rPr>
          <w:color w:val="000000"/>
          <w:sz w:val="24"/>
        </w:rPr>
      </w:pPr>
      <w:r>
        <w:rPr>
          <w:color w:val="000000"/>
          <w:sz w:val="24"/>
        </w:rPr>
        <w:t>Umowa może być rozwiązana w każdym czasie na mocy porozumienia Stron.</w:t>
      </w:r>
    </w:p>
    <w:p w14:paraId="709F6B93" w14:textId="77777777" w:rsidR="00901F52" w:rsidRDefault="00901F52" w:rsidP="00901F52">
      <w:pPr>
        <w:widowControl/>
        <w:numPr>
          <w:ilvl w:val="0"/>
          <w:numId w:val="14"/>
        </w:numPr>
        <w:suppressAutoHyphens w:val="0"/>
        <w:spacing w:line="280" w:lineRule="atLeast"/>
        <w:ind w:left="360" w:hanging="360"/>
        <w:jc w:val="both"/>
        <w:rPr>
          <w:color w:val="000000"/>
          <w:sz w:val="24"/>
        </w:rPr>
      </w:pPr>
      <w:r>
        <w:rPr>
          <w:color w:val="000000"/>
          <w:sz w:val="24"/>
        </w:rPr>
        <w:t>Umowa ulega rozwiązaniu z upływem czasu, na jaki została zawarta.</w:t>
      </w:r>
    </w:p>
    <w:p w14:paraId="2EEEDD9D" w14:textId="77777777" w:rsidR="00901F52" w:rsidRDefault="00901F52" w:rsidP="00901F52">
      <w:pPr>
        <w:widowControl/>
        <w:numPr>
          <w:ilvl w:val="0"/>
          <w:numId w:val="14"/>
        </w:numPr>
        <w:suppressAutoHyphens w:val="0"/>
        <w:spacing w:line="280" w:lineRule="atLeast"/>
        <w:ind w:left="360" w:hanging="360"/>
        <w:jc w:val="both"/>
        <w:rPr>
          <w:color w:val="000000"/>
          <w:sz w:val="24"/>
        </w:rPr>
      </w:pPr>
      <w:r>
        <w:rPr>
          <w:color w:val="000000"/>
          <w:sz w:val="24"/>
        </w:rPr>
        <w:t>Umowa może zostać rozwiązana przez każdą ze stron bez zachowania okresu wypowiedzenia  w</w:t>
      </w:r>
      <w:r w:rsidR="003026B7">
        <w:rPr>
          <w:color w:val="000000"/>
          <w:sz w:val="24"/>
        </w:rPr>
        <w:t> </w:t>
      </w:r>
      <w:r>
        <w:rPr>
          <w:color w:val="000000"/>
          <w:sz w:val="24"/>
        </w:rPr>
        <w:t xml:space="preserve">przypadku gdy druga strona rażąco narusza istotne postanowienia umowy. </w:t>
      </w:r>
    </w:p>
    <w:p w14:paraId="1CB8A994" w14:textId="3E307F9B" w:rsidR="00901F52" w:rsidRDefault="00901F52" w:rsidP="00901F52">
      <w:pPr>
        <w:widowControl/>
        <w:numPr>
          <w:ilvl w:val="0"/>
          <w:numId w:val="14"/>
        </w:numPr>
        <w:suppressAutoHyphens w:val="0"/>
        <w:spacing w:line="280" w:lineRule="atLeast"/>
        <w:ind w:left="360" w:hanging="360"/>
        <w:jc w:val="both"/>
        <w:rPr>
          <w:color w:val="000000"/>
          <w:sz w:val="24"/>
        </w:rPr>
      </w:pPr>
      <w:r>
        <w:rPr>
          <w:color w:val="000000"/>
          <w:sz w:val="24"/>
        </w:rPr>
        <w:t>Za rażące naruszenie istotnych postanowień umowy przez Przyjmującego Zamówienie, uprawniające Udzielającego Zamówienia do rozwiązaniem umowy w trybie, o którym mowa    w ust. 3 uznaje się w</w:t>
      </w:r>
      <w:r w:rsidR="003026B7">
        <w:rPr>
          <w:color w:val="000000"/>
          <w:sz w:val="24"/>
        </w:rPr>
        <w:t> </w:t>
      </w:r>
      <w:r>
        <w:rPr>
          <w:color w:val="000000"/>
          <w:sz w:val="24"/>
        </w:rPr>
        <w:t xml:space="preserve">szczególności naruszenia § </w:t>
      </w:r>
      <w:r w:rsidR="00B516DA">
        <w:rPr>
          <w:color w:val="000000"/>
          <w:sz w:val="24"/>
        </w:rPr>
        <w:t>3</w:t>
      </w:r>
      <w:r>
        <w:rPr>
          <w:color w:val="000000"/>
          <w:sz w:val="24"/>
        </w:rPr>
        <w:t xml:space="preserve"> ust. 4-6, § </w:t>
      </w:r>
      <w:r w:rsidR="00B516DA">
        <w:rPr>
          <w:color w:val="000000"/>
          <w:sz w:val="24"/>
        </w:rPr>
        <w:t>4</w:t>
      </w:r>
      <w:r>
        <w:rPr>
          <w:color w:val="000000"/>
          <w:sz w:val="24"/>
        </w:rPr>
        <w:t xml:space="preserve"> ust. 1, 2 i 5, § </w:t>
      </w:r>
      <w:r w:rsidR="00B516DA">
        <w:rPr>
          <w:color w:val="000000"/>
          <w:sz w:val="24"/>
        </w:rPr>
        <w:t>5</w:t>
      </w:r>
      <w:r>
        <w:rPr>
          <w:color w:val="000000"/>
          <w:sz w:val="24"/>
        </w:rPr>
        <w:t xml:space="preserve"> ust. 1, § </w:t>
      </w:r>
      <w:r w:rsidR="00B516DA">
        <w:rPr>
          <w:color w:val="000000"/>
          <w:sz w:val="24"/>
        </w:rPr>
        <w:t>6</w:t>
      </w:r>
      <w:r>
        <w:rPr>
          <w:color w:val="000000"/>
          <w:sz w:val="24"/>
        </w:rPr>
        <w:t>, § 1</w:t>
      </w:r>
      <w:r w:rsidR="006C1C6D">
        <w:rPr>
          <w:color w:val="000000"/>
          <w:sz w:val="24"/>
        </w:rPr>
        <w:t>3</w:t>
      </w:r>
      <w:r w:rsidR="003026B7">
        <w:rPr>
          <w:color w:val="000000"/>
          <w:sz w:val="24"/>
        </w:rPr>
        <w:t xml:space="preserve"> </w:t>
      </w:r>
      <w:r>
        <w:rPr>
          <w:color w:val="000000"/>
          <w:sz w:val="24"/>
        </w:rPr>
        <w:t>oraz przypadki wskazane § 1</w:t>
      </w:r>
      <w:r w:rsidR="001B4632">
        <w:rPr>
          <w:color w:val="000000"/>
          <w:sz w:val="24"/>
        </w:rPr>
        <w:t>5</w:t>
      </w:r>
      <w:r>
        <w:rPr>
          <w:color w:val="000000"/>
          <w:sz w:val="24"/>
        </w:rPr>
        <w:t xml:space="preserve"> ust 1 umowy.</w:t>
      </w:r>
    </w:p>
    <w:p w14:paraId="734E4890" w14:textId="77777777" w:rsidR="00901F52" w:rsidRDefault="00901F52" w:rsidP="00901F52">
      <w:pPr>
        <w:widowControl/>
        <w:numPr>
          <w:ilvl w:val="0"/>
          <w:numId w:val="14"/>
        </w:numPr>
        <w:suppressAutoHyphens w:val="0"/>
        <w:spacing w:line="280" w:lineRule="atLeast"/>
        <w:ind w:left="360" w:hanging="360"/>
        <w:jc w:val="both"/>
        <w:rPr>
          <w:color w:val="000000"/>
          <w:sz w:val="24"/>
        </w:rPr>
      </w:pPr>
      <w:r>
        <w:rPr>
          <w:color w:val="000000"/>
          <w:sz w:val="24"/>
        </w:rPr>
        <w:t>Umowa może zostać rozwiązana bez wypowiedzenia przez Udzielającego Zamówienia, także gdy:</w:t>
      </w:r>
    </w:p>
    <w:p w14:paraId="1D42A630" w14:textId="77777777" w:rsidR="00901F52" w:rsidRDefault="00901F52" w:rsidP="00901F52">
      <w:pPr>
        <w:widowControl/>
        <w:numPr>
          <w:ilvl w:val="0"/>
          <w:numId w:val="15"/>
        </w:numPr>
        <w:tabs>
          <w:tab w:val="left" w:pos="600"/>
        </w:tabs>
        <w:suppressAutoHyphens w:val="0"/>
        <w:spacing w:line="280" w:lineRule="atLeast"/>
        <w:ind w:left="600" w:hanging="240"/>
        <w:jc w:val="both"/>
        <w:rPr>
          <w:color w:val="000000"/>
          <w:sz w:val="24"/>
        </w:rPr>
      </w:pPr>
      <w:r>
        <w:rPr>
          <w:color w:val="000000"/>
          <w:sz w:val="24"/>
        </w:rPr>
        <w:t>Przyjmujący Zamówienie popełni przestępstwo, które uniemożliwia dalszą realizację umowy, jeżeli zostało ono stwierdzone prawomocnym wyrokiem,</w:t>
      </w:r>
    </w:p>
    <w:p w14:paraId="20EE4C3E" w14:textId="77777777" w:rsidR="00901F52" w:rsidRDefault="00901F52" w:rsidP="00901F52">
      <w:pPr>
        <w:widowControl/>
        <w:numPr>
          <w:ilvl w:val="0"/>
          <w:numId w:val="15"/>
        </w:numPr>
        <w:tabs>
          <w:tab w:val="left" w:pos="600"/>
        </w:tabs>
        <w:suppressAutoHyphens w:val="0"/>
        <w:spacing w:line="280" w:lineRule="atLeast"/>
        <w:ind w:left="600" w:hanging="240"/>
        <w:jc w:val="both"/>
        <w:rPr>
          <w:color w:val="000000"/>
          <w:sz w:val="24"/>
        </w:rPr>
      </w:pPr>
      <w:r>
        <w:rPr>
          <w:color w:val="000000"/>
          <w:sz w:val="24"/>
        </w:rPr>
        <w:t>Przyjmujący Zamówienie utraci uprawnienia konieczne dla realizacji umowy, a także opuści bez uzgodnienia miejsce świadczenia usług, nie przystąpi do realizacji umowy, odmówi poddania się badaniu krwi na zawartość alkoholu i środków odurzających, gdy zachodzi podejrzenie ich użycia,</w:t>
      </w:r>
    </w:p>
    <w:p w14:paraId="70EFA0F7" w14:textId="77777777" w:rsidR="00901F52" w:rsidRDefault="00901F52" w:rsidP="00901F52">
      <w:pPr>
        <w:widowControl/>
        <w:numPr>
          <w:ilvl w:val="0"/>
          <w:numId w:val="15"/>
        </w:numPr>
        <w:tabs>
          <w:tab w:val="left" w:pos="600"/>
        </w:tabs>
        <w:suppressAutoHyphens w:val="0"/>
        <w:spacing w:line="280" w:lineRule="atLeast"/>
        <w:ind w:left="600" w:hanging="240"/>
        <w:jc w:val="both"/>
        <w:rPr>
          <w:color w:val="000000"/>
          <w:sz w:val="24"/>
        </w:rPr>
      </w:pPr>
      <w:r>
        <w:rPr>
          <w:color w:val="000000"/>
          <w:sz w:val="24"/>
        </w:rPr>
        <w:t>na Przyjmującego Zamówienie wpłynęły uzasadnione skargi pacjentów, jeśli związane są one z</w:t>
      </w:r>
      <w:r w:rsidR="003026B7">
        <w:rPr>
          <w:color w:val="000000"/>
          <w:sz w:val="24"/>
        </w:rPr>
        <w:t> </w:t>
      </w:r>
      <w:r>
        <w:rPr>
          <w:color w:val="000000"/>
          <w:sz w:val="24"/>
        </w:rPr>
        <w:t>naruszeniem postanowień niniejszej umowy lub przepisów prawa regulujących zasady wykonywania świadczeń zdrowotnych,</w:t>
      </w:r>
    </w:p>
    <w:p w14:paraId="33FF17A5" w14:textId="6452DCA9" w:rsidR="00901F52" w:rsidRDefault="00901F52" w:rsidP="00901F52">
      <w:pPr>
        <w:widowControl/>
        <w:numPr>
          <w:ilvl w:val="0"/>
          <w:numId w:val="15"/>
        </w:numPr>
        <w:tabs>
          <w:tab w:val="left" w:pos="600"/>
        </w:tabs>
        <w:suppressAutoHyphens w:val="0"/>
        <w:spacing w:line="280" w:lineRule="atLeast"/>
        <w:ind w:left="600" w:hanging="240"/>
        <w:jc w:val="both"/>
        <w:rPr>
          <w:color w:val="000000"/>
          <w:sz w:val="24"/>
        </w:rPr>
      </w:pPr>
      <w:r>
        <w:rPr>
          <w:color w:val="000000"/>
          <w:sz w:val="24"/>
        </w:rPr>
        <w:t xml:space="preserve">z przyczyn leżących po stronie Przyjmującego Zamówienie ograniczona została dostępność świadczeń zdrowotnych udzielanych </w:t>
      </w:r>
      <w:r w:rsidR="005F22EF">
        <w:rPr>
          <w:color w:val="000000"/>
          <w:sz w:val="24"/>
        </w:rPr>
        <w:t>w</w:t>
      </w:r>
      <w:r>
        <w:rPr>
          <w:color w:val="000000"/>
          <w:sz w:val="24"/>
        </w:rPr>
        <w:t xml:space="preserve"> </w:t>
      </w:r>
      <w:r w:rsidR="00AA5D70">
        <w:rPr>
          <w:color w:val="000000"/>
          <w:sz w:val="24"/>
        </w:rPr>
        <w:t>Zakładzie Radiologii</w:t>
      </w:r>
      <w:r>
        <w:rPr>
          <w:color w:val="000000"/>
          <w:sz w:val="24"/>
        </w:rPr>
        <w:t>, albo zawężenia uległ ich zakres,</w:t>
      </w:r>
    </w:p>
    <w:p w14:paraId="5C3AEEC7" w14:textId="032EAABB" w:rsidR="00901F52" w:rsidRDefault="00901F52" w:rsidP="00901F52">
      <w:pPr>
        <w:widowControl/>
        <w:numPr>
          <w:ilvl w:val="0"/>
          <w:numId w:val="15"/>
        </w:numPr>
        <w:tabs>
          <w:tab w:val="left" w:pos="600"/>
        </w:tabs>
        <w:suppressAutoHyphens w:val="0"/>
        <w:spacing w:line="280" w:lineRule="atLeast"/>
        <w:ind w:left="600" w:hanging="240"/>
        <w:jc w:val="both"/>
        <w:rPr>
          <w:color w:val="000000"/>
          <w:sz w:val="24"/>
        </w:rPr>
      </w:pPr>
      <w:r>
        <w:rPr>
          <w:color w:val="000000"/>
          <w:sz w:val="24"/>
        </w:rPr>
        <w:t xml:space="preserve">stwierdzono nieprawidłowości w prowadzeniu dokumentacji medycznej </w:t>
      </w:r>
      <w:r w:rsidR="00AA5D70">
        <w:rPr>
          <w:color w:val="000000"/>
          <w:sz w:val="24"/>
        </w:rPr>
        <w:t>w Zakładzie Radiologii</w:t>
      </w:r>
      <w:r w:rsidR="005B43C3">
        <w:rPr>
          <w:color w:val="000000"/>
          <w:sz w:val="24"/>
        </w:rPr>
        <w:t xml:space="preserve"> </w:t>
      </w:r>
      <w:r>
        <w:rPr>
          <w:color w:val="000000"/>
          <w:sz w:val="24"/>
        </w:rPr>
        <w:t>i rozliczaniu wykonanych usług,</w:t>
      </w:r>
    </w:p>
    <w:p w14:paraId="5BE74054" w14:textId="173797AC" w:rsidR="00901F52" w:rsidRDefault="00901F52" w:rsidP="00901F52">
      <w:pPr>
        <w:widowControl/>
        <w:numPr>
          <w:ilvl w:val="0"/>
          <w:numId w:val="15"/>
        </w:numPr>
        <w:tabs>
          <w:tab w:val="left" w:pos="600"/>
        </w:tabs>
        <w:suppressAutoHyphens w:val="0"/>
        <w:spacing w:line="280" w:lineRule="atLeast"/>
        <w:ind w:left="600" w:hanging="240"/>
        <w:jc w:val="both"/>
        <w:rPr>
          <w:color w:val="000000"/>
          <w:sz w:val="24"/>
        </w:rPr>
      </w:pPr>
      <w:r>
        <w:rPr>
          <w:color w:val="000000"/>
          <w:sz w:val="24"/>
        </w:rPr>
        <w:lastRenderedPageBreak/>
        <w:t xml:space="preserve">stwierdzano w </w:t>
      </w:r>
      <w:r w:rsidR="00AA5D70">
        <w:rPr>
          <w:color w:val="000000"/>
          <w:sz w:val="24"/>
        </w:rPr>
        <w:t>Zakładzie Radiologii</w:t>
      </w:r>
      <w:r w:rsidR="005B43C3">
        <w:rPr>
          <w:color w:val="000000"/>
          <w:sz w:val="24"/>
        </w:rPr>
        <w:t xml:space="preserve"> </w:t>
      </w:r>
      <w:r>
        <w:rPr>
          <w:color w:val="000000"/>
          <w:sz w:val="24"/>
        </w:rPr>
        <w:t>naruszenia porządku obowiązującego u Udzielającego zamówienie dotyczącego łamania praw pracowniczych lub praw pacjenta,</w:t>
      </w:r>
    </w:p>
    <w:p w14:paraId="519BAFE8" w14:textId="77777777" w:rsidR="00AD25FD" w:rsidRPr="000B6222" w:rsidRDefault="00AD25FD" w:rsidP="00AD25FD">
      <w:pPr>
        <w:widowControl/>
        <w:numPr>
          <w:ilvl w:val="0"/>
          <w:numId w:val="15"/>
        </w:numPr>
        <w:tabs>
          <w:tab w:val="left" w:pos="600"/>
        </w:tabs>
        <w:suppressAutoHyphens w:val="0"/>
        <w:spacing w:line="280" w:lineRule="atLeast"/>
        <w:ind w:left="600" w:hanging="240"/>
        <w:jc w:val="both"/>
        <w:rPr>
          <w:color w:val="000000"/>
          <w:sz w:val="24"/>
        </w:rPr>
      </w:pPr>
      <w:r w:rsidRPr="000B6222">
        <w:rPr>
          <w:color w:val="000000"/>
          <w:sz w:val="24"/>
        </w:rPr>
        <w:t>Nie spełnienia przez Przyjmującego obowiązku ubezpieczenia się od odpowiedzialności cywilnej,</w:t>
      </w:r>
    </w:p>
    <w:p w14:paraId="1B35E42A" w14:textId="77777777" w:rsidR="00901F52" w:rsidRDefault="00901F52" w:rsidP="006E485D">
      <w:pPr>
        <w:widowControl/>
        <w:numPr>
          <w:ilvl w:val="0"/>
          <w:numId w:val="26"/>
        </w:numPr>
        <w:suppressAutoHyphens w:val="0"/>
        <w:spacing w:line="280" w:lineRule="atLeast"/>
        <w:jc w:val="both"/>
        <w:rPr>
          <w:color w:val="000000"/>
          <w:sz w:val="24"/>
        </w:rPr>
      </w:pPr>
      <w:r>
        <w:rPr>
          <w:color w:val="000000"/>
          <w:sz w:val="24"/>
        </w:rPr>
        <w:t>Udzielający Zamówienia może wypowiedzieć umowę za jednomiesięcznym okresem wypowiedzenia w</w:t>
      </w:r>
      <w:r w:rsidR="003026B7">
        <w:rPr>
          <w:color w:val="000000"/>
          <w:sz w:val="24"/>
        </w:rPr>
        <w:t> </w:t>
      </w:r>
      <w:r>
        <w:rPr>
          <w:color w:val="000000"/>
          <w:sz w:val="24"/>
        </w:rPr>
        <w:t>szczególności w przypadku:</w:t>
      </w:r>
    </w:p>
    <w:p w14:paraId="7D7ED9C6" w14:textId="77777777" w:rsidR="00901F52" w:rsidRDefault="00901F52" w:rsidP="00901F52">
      <w:pPr>
        <w:widowControl/>
        <w:numPr>
          <w:ilvl w:val="0"/>
          <w:numId w:val="16"/>
        </w:numPr>
        <w:suppressAutoHyphens w:val="0"/>
        <w:spacing w:line="280" w:lineRule="atLeast"/>
        <w:ind w:left="644" w:hanging="218"/>
        <w:jc w:val="both"/>
        <w:rPr>
          <w:color w:val="000000"/>
          <w:sz w:val="24"/>
        </w:rPr>
      </w:pPr>
      <w:r>
        <w:rPr>
          <w:color w:val="000000"/>
          <w:sz w:val="24"/>
        </w:rPr>
        <w:t>rozwiązania lub nie podpisania nowej umowy na świadczenia zdrowotne w zakresie objętym przedmiotem niniejszej umowy przez Narodowy Fundusz Zdrowia z Udzielającym Zamówienie;</w:t>
      </w:r>
    </w:p>
    <w:p w14:paraId="06757BD1" w14:textId="77777777" w:rsidR="00901F52" w:rsidRDefault="00901F52" w:rsidP="00901F52">
      <w:pPr>
        <w:widowControl/>
        <w:numPr>
          <w:ilvl w:val="0"/>
          <w:numId w:val="16"/>
        </w:numPr>
        <w:suppressAutoHyphens w:val="0"/>
        <w:spacing w:line="280" w:lineRule="atLeast"/>
        <w:ind w:left="644" w:hanging="218"/>
        <w:jc w:val="both"/>
        <w:rPr>
          <w:color w:val="000000"/>
          <w:sz w:val="24"/>
        </w:rPr>
      </w:pPr>
      <w:r>
        <w:rPr>
          <w:color w:val="000000"/>
          <w:sz w:val="24"/>
        </w:rPr>
        <w:t>zmniejszenia zobowiązania Narodowego Funduszu Zdrowia wobec Udzielającego Zamówienia, na kolejny okres rozliczeniowy w zakresie objętym niniejszą umową;</w:t>
      </w:r>
    </w:p>
    <w:p w14:paraId="641BB034" w14:textId="77777777" w:rsidR="00901F52" w:rsidRDefault="00901F52" w:rsidP="00901F52">
      <w:pPr>
        <w:widowControl/>
        <w:numPr>
          <w:ilvl w:val="0"/>
          <w:numId w:val="16"/>
        </w:numPr>
        <w:suppressAutoHyphens w:val="0"/>
        <w:spacing w:line="280" w:lineRule="atLeast"/>
        <w:ind w:left="644" w:hanging="218"/>
        <w:jc w:val="both"/>
        <w:rPr>
          <w:color w:val="000000"/>
          <w:sz w:val="24"/>
        </w:rPr>
      </w:pPr>
      <w:r>
        <w:rPr>
          <w:color w:val="000000"/>
          <w:sz w:val="24"/>
        </w:rPr>
        <w:t>trudnej sytuacji finansowej spowodowanej przede wszystkim brakiem realizacji przez Udzielającego Zamówienie umowy zawartej w rodzaju (zakresie) obejmującym przedmiot niniejszej umowy;</w:t>
      </w:r>
    </w:p>
    <w:p w14:paraId="1543AC56" w14:textId="77777777" w:rsidR="00901F52" w:rsidRDefault="00901F52" w:rsidP="00901F52">
      <w:pPr>
        <w:widowControl/>
        <w:numPr>
          <w:ilvl w:val="0"/>
          <w:numId w:val="16"/>
        </w:numPr>
        <w:suppressAutoHyphens w:val="0"/>
        <w:spacing w:line="280" w:lineRule="atLeast"/>
        <w:ind w:left="644" w:hanging="218"/>
        <w:jc w:val="both"/>
        <w:rPr>
          <w:color w:val="000000"/>
          <w:sz w:val="24"/>
        </w:rPr>
      </w:pPr>
      <w:r>
        <w:rPr>
          <w:color w:val="000000"/>
          <w:sz w:val="24"/>
        </w:rPr>
        <w:t>zmian organizacyjnych Udzielającego Zamówienie polegających przede wszystkim na zmianie systemów (rodzajów) czasu pracy w poszczególnych komórkach organizacyjnych oraz zmianie struktury organizacyjnej Zakładu,</w:t>
      </w:r>
    </w:p>
    <w:p w14:paraId="603712DE" w14:textId="77777777" w:rsidR="00901F52" w:rsidRDefault="00901F52" w:rsidP="00901F52">
      <w:pPr>
        <w:widowControl/>
        <w:numPr>
          <w:ilvl w:val="0"/>
          <w:numId w:val="16"/>
        </w:numPr>
        <w:suppressAutoHyphens w:val="0"/>
        <w:spacing w:line="280" w:lineRule="atLeast"/>
        <w:ind w:left="644" w:hanging="218"/>
        <w:jc w:val="both"/>
        <w:rPr>
          <w:color w:val="000000"/>
          <w:sz w:val="24"/>
        </w:rPr>
      </w:pPr>
      <w:r>
        <w:rPr>
          <w:color w:val="000000"/>
          <w:sz w:val="24"/>
        </w:rPr>
        <w:t>zmian statutowych, spowodowanych przede wszystkim zmianami przepisów dotyczących funkcjonowania samodzielnych publicznych zakładów opieki zdrowotnej;</w:t>
      </w:r>
    </w:p>
    <w:p w14:paraId="3BDBAE42" w14:textId="77777777" w:rsidR="00901F52" w:rsidRDefault="00901F52" w:rsidP="00901F52">
      <w:pPr>
        <w:widowControl/>
        <w:numPr>
          <w:ilvl w:val="0"/>
          <w:numId w:val="16"/>
        </w:numPr>
        <w:suppressAutoHyphens w:val="0"/>
        <w:spacing w:line="280" w:lineRule="atLeast"/>
        <w:ind w:left="644" w:hanging="218"/>
        <w:jc w:val="both"/>
        <w:rPr>
          <w:color w:val="000000"/>
          <w:sz w:val="24"/>
        </w:rPr>
      </w:pPr>
      <w:r>
        <w:rPr>
          <w:color w:val="000000"/>
          <w:sz w:val="24"/>
        </w:rPr>
        <w:t>zmian sposobu rozliczania z płatnikiem świadczeń na mniej korzystny niż dotychczasowo.</w:t>
      </w:r>
    </w:p>
    <w:p w14:paraId="75B8EB1F" w14:textId="77777777" w:rsidR="00901F52" w:rsidRDefault="00901F52" w:rsidP="006E485D">
      <w:pPr>
        <w:widowControl/>
        <w:numPr>
          <w:ilvl w:val="0"/>
          <w:numId w:val="27"/>
        </w:numPr>
        <w:suppressAutoHyphens w:val="0"/>
        <w:spacing w:line="280" w:lineRule="atLeast"/>
        <w:jc w:val="both"/>
        <w:rPr>
          <w:color w:val="000000"/>
          <w:sz w:val="24"/>
        </w:rPr>
      </w:pPr>
      <w:r>
        <w:rPr>
          <w:color w:val="000000"/>
          <w:sz w:val="24"/>
        </w:rPr>
        <w:t xml:space="preserve">W razie rozwiązania lub ustania niniejszej umowy Przyjmujący Zamówienie zobowiązany jest niezwłocznie przekazać Udzielającemu Zamówienia wszelkie dokumenty i inne materiały podlegające tajemnicy zawodowej oraz inne dokumenty, jakie sporządził, zebrał, opracował lub otrzymał w trakcie trwania umowy w związku z jej wykonywaniem.  </w:t>
      </w:r>
    </w:p>
    <w:p w14:paraId="5220F999" w14:textId="22D175F1" w:rsidR="007676B5" w:rsidRDefault="007676B5" w:rsidP="006E485D">
      <w:pPr>
        <w:widowControl/>
        <w:numPr>
          <w:ilvl w:val="0"/>
          <w:numId w:val="27"/>
        </w:numPr>
        <w:suppressAutoHyphens w:val="0"/>
        <w:spacing w:line="280" w:lineRule="atLeast"/>
        <w:jc w:val="both"/>
        <w:rPr>
          <w:color w:val="000000"/>
          <w:sz w:val="24"/>
        </w:rPr>
      </w:pPr>
      <w:r>
        <w:rPr>
          <w:color w:val="000000"/>
          <w:sz w:val="24"/>
        </w:rPr>
        <w:t>Przyjmujący Zamówienie i Udzielający Zamówienia mogą wypowiedzieć niniejszą umowę w każdym czasie</w:t>
      </w:r>
      <w:r w:rsidR="009F38BF">
        <w:rPr>
          <w:color w:val="000000"/>
          <w:sz w:val="24"/>
        </w:rPr>
        <w:t xml:space="preserve"> </w:t>
      </w:r>
      <w:r>
        <w:rPr>
          <w:color w:val="000000"/>
          <w:sz w:val="24"/>
        </w:rPr>
        <w:t xml:space="preserve">z zachowaniem dwumiesięcznego okresu wypowiedzenia, ze skutkiem na koniec miesiąca kalendarzowego. </w:t>
      </w:r>
    </w:p>
    <w:p w14:paraId="56144DCE" w14:textId="77777777" w:rsidR="00C915E9" w:rsidRDefault="00C915E9" w:rsidP="00E256FF">
      <w:pPr>
        <w:widowControl/>
        <w:suppressAutoHyphens w:val="0"/>
        <w:spacing w:line="280" w:lineRule="atLeast"/>
        <w:ind w:left="340"/>
        <w:jc w:val="both"/>
        <w:rPr>
          <w:color w:val="000000"/>
          <w:sz w:val="24"/>
        </w:rPr>
      </w:pPr>
    </w:p>
    <w:p w14:paraId="7CB7B04D" w14:textId="07FEDFFB" w:rsidR="00C915E9" w:rsidRPr="00AD17A2" w:rsidRDefault="00C915E9" w:rsidP="00F34962">
      <w:pPr>
        <w:tabs>
          <w:tab w:val="left" w:pos="5790"/>
        </w:tabs>
        <w:spacing w:line="200" w:lineRule="atLeast"/>
        <w:jc w:val="center"/>
        <w:rPr>
          <w:color w:val="000000"/>
          <w:sz w:val="24"/>
        </w:rPr>
      </w:pPr>
      <w:r w:rsidRPr="00AD17A2">
        <w:rPr>
          <w:color w:val="000000"/>
          <w:sz w:val="24"/>
        </w:rPr>
        <w:t>§ 1</w:t>
      </w:r>
      <w:r w:rsidR="00C225FE">
        <w:rPr>
          <w:color w:val="000000"/>
          <w:sz w:val="24"/>
        </w:rPr>
        <w:t>8</w:t>
      </w:r>
    </w:p>
    <w:p w14:paraId="2DF378C1" w14:textId="77777777" w:rsidR="00C915E9" w:rsidRPr="00AD17A2" w:rsidRDefault="00C915E9" w:rsidP="00C915E9">
      <w:pPr>
        <w:tabs>
          <w:tab w:val="left" w:pos="5790"/>
        </w:tabs>
        <w:spacing w:line="200" w:lineRule="atLeast"/>
        <w:jc w:val="both"/>
        <w:rPr>
          <w:color w:val="000000"/>
          <w:sz w:val="24"/>
        </w:rPr>
      </w:pPr>
      <w:r w:rsidRPr="00AD17A2">
        <w:rPr>
          <w:color w:val="000000"/>
          <w:sz w:val="24"/>
        </w:rPr>
        <w:t>1. Przyjmujący zamówienie oświadcza, że posiada kwalifikacje i uprawnienia niezbędne do wykonywania przedmiotu niniejszej umowy.</w:t>
      </w:r>
    </w:p>
    <w:p w14:paraId="706C4479" w14:textId="77777777" w:rsidR="00C915E9" w:rsidRPr="00AD17A2" w:rsidRDefault="00C915E9" w:rsidP="00C915E9">
      <w:pPr>
        <w:tabs>
          <w:tab w:val="left" w:pos="5790"/>
        </w:tabs>
        <w:spacing w:line="200" w:lineRule="atLeast"/>
        <w:jc w:val="both"/>
        <w:rPr>
          <w:color w:val="000000"/>
          <w:sz w:val="24"/>
        </w:rPr>
      </w:pPr>
      <w:r w:rsidRPr="00AD17A2">
        <w:rPr>
          <w:color w:val="000000"/>
          <w:sz w:val="24"/>
        </w:rPr>
        <w:t>2. O utracie uprawnień, o których mowa w ust. 1, Przyjmujący zamówienie zobowiązany jest do niezwłocznego poinformowania na piśmie Udzielającego zamówienia.</w:t>
      </w:r>
    </w:p>
    <w:p w14:paraId="048BD74A" w14:textId="77777777" w:rsidR="00C915E9" w:rsidRPr="00AD17A2" w:rsidRDefault="00C915E9" w:rsidP="00C915E9">
      <w:pPr>
        <w:tabs>
          <w:tab w:val="left" w:pos="5790"/>
        </w:tabs>
        <w:spacing w:line="200" w:lineRule="atLeast"/>
        <w:jc w:val="both"/>
        <w:rPr>
          <w:color w:val="000000"/>
          <w:sz w:val="24"/>
        </w:rPr>
      </w:pPr>
      <w:r w:rsidRPr="00AD17A2">
        <w:rPr>
          <w:color w:val="000000"/>
          <w:sz w:val="24"/>
        </w:rPr>
        <w:t>3. Przyjmujący zamówienie ma obowiązek przedstawienia dokumentów potwierdzających uprawnienia do udzielania świadczeń zdrowotnych objętych umową.</w:t>
      </w:r>
    </w:p>
    <w:p w14:paraId="03CED2C8" w14:textId="77777777" w:rsidR="00C915E9" w:rsidRPr="00AD17A2" w:rsidRDefault="00C915E9" w:rsidP="00C915E9">
      <w:pPr>
        <w:tabs>
          <w:tab w:val="left" w:pos="5790"/>
        </w:tabs>
        <w:spacing w:line="200" w:lineRule="atLeast"/>
        <w:jc w:val="both"/>
        <w:rPr>
          <w:color w:val="000000"/>
          <w:sz w:val="24"/>
        </w:rPr>
      </w:pPr>
      <w:r w:rsidRPr="00AD17A2">
        <w:rPr>
          <w:color w:val="000000"/>
          <w:sz w:val="24"/>
        </w:rPr>
        <w:t>4. Przyjmujący zamówienie oświadcza, iż nie był karany za wykroczenia zawodowe, jak również obecnie nie toczą się przeciwko niemu żadne postępowanie w tym zakresie.</w:t>
      </w:r>
    </w:p>
    <w:p w14:paraId="3078EC2B" w14:textId="77777777" w:rsidR="00C915E9" w:rsidRPr="00AD17A2" w:rsidRDefault="00C915E9" w:rsidP="00C915E9">
      <w:pPr>
        <w:tabs>
          <w:tab w:val="left" w:pos="5790"/>
        </w:tabs>
        <w:spacing w:line="200" w:lineRule="atLeast"/>
        <w:jc w:val="both"/>
        <w:rPr>
          <w:color w:val="000000"/>
          <w:sz w:val="24"/>
        </w:rPr>
      </w:pPr>
      <w:r w:rsidRPr="00AD17A2">
        <w:rPr>
          <w:color w:val="000000"/>
          <w:sz w:val="24"/>
        </w:rPr>
        <w:t>5. Przyjmujący zamówienie oświadcza, że nie ciąży na nim wyrok Sądów Powszechnych, ani sądów zawodowych uniemożliwiający mu wykonanie przedmiotu niniejszej umowy, a w chwili zawierania umowy nie toczy się przeciwko niemu żadne postępowanie przygotowawcze w w/w zakresie.</w:t>
      </w:r>
    </w:p>
    <w:p w14:paraId="2A08F93A" w14:textId="77777777" w:rsidR="00901F52" w:rsidRDefault="00901F52">
      <w:pPr>
        <w:tabs>
          <w:tab w:val="left" w:pos="5790"/>
        </w:tabs>
        <w:spacing w:line="200" w:lineRule="atLeast"/>
        <w:rPr>
          <w:color w:val="000000"/>
          <w:sz w:val="24"/>
        </w:rPr>
      </w:pPr>
    </w:p>
    <w:p w14:paraId="354DE41D" w14:textId="77777777" w:rsidR="00901F52" w:rsidRDefault="00901F52">
      <w:pPr>
        <w:tabs>
          <w:tab w:val="left" w:pos="5790"/>
        </w:tabs>
        <w:spacing w:line="200" w:lineRule="atLeast"/>
        <w:jc w:val="center"/>
        <w:rPr>
          <w:color w:val="000000"/>
          <w:sz w:val="24"/>
        </w:rPr>
      </w:pPr>
      <w:r>
        <w:rPr>
          <w:color w:val="000000"/>
          <w:sz w:val="24"/>
        </w:rPr>
        <w:t>§ 1</w:t>
      </w:r>
      <w:r w:rsidR="00C225FE">
        <w:rPr>
          <w:color w:val="000000"/>
          <w:sz w:val="24"/>
        </w:rPr>
        <w:t>9</w:t>
      </w:r>
    </w:p>
    <w:p w14:paraId="0834EF4D" w14:textId="1CF21FC7" w:rsidR="00C915E9" w:rsidRDefault="00C915E9" w:rsidP="00C915E9">
      <w:pPr>
        <w:pStyle w:val="Akapitzlist"/>
        <w:numPr>
          <w:ilvl w:val="0"/>
          <w:numId w:val="17"/>
        </w:numPr>
        <w:spacing w:line="280" w:lineRule="atLeast"/>
        <w:ind w:left="360" w:hanging="360"/>
        <w:jc w:val="both"/>
        <w:rPr>
          <w:color w:val="000000"/>
        </w:rPr>
      </w:pPr>
      <w:r>
        <w:rPr>
          <w:color w:val="000000"/>
        </w:rPr>
        <w:t xml:space="preserve">W sprawach nieuregulowanych niniejszą umową zastosowanie mają przepisy: Ustawy z dnia 15 kwietnia 2011r. o działalności leczniczej (tekst jednolity Dz. U. z </w:t>
      </w:r>
      <w:r w:rsidR="00DB490C">
        <w:rPr>
          <w:color w:val="000000"/>
        </w:rPr>
        <w:t xml:space="preserve">2022 r. poz. 633 </w:t>
      </w:r>
      <w:r>
        <w:rPr>
          <w:color w:val="000000"/>
        </w:rPr>
        <w:t xml:space="preserve"> z </w:t>
      </w:r>
      <w:proofErr w:type="spellStart"/>
      <w:r>
        <w:rPr>
          <w:color w:val="000000"/>
        </w:rPr>
        <w:t>późn</w:t>
      </w:r>
      <w:proofErr w:type="spellEnd"/>
      <w:r>
        <w:rPr>
          <w:color w:val="000000"/>
        </w:rPr>
        <w:t xml:space="preserve">. zm.) oraz Ustawy z dnia 27 sierpnia 2004r. o świadczeniach opieki zdrowotnej finansowanych ze środków publicznych (tekst jednolity Dz. U. z 2021r., poz. 1285 z </w:t>
      </w:r>
      <w:proofErr w:type="spellStart"/>
      <w:r>
        <w:rPr>
          <w:color w:val="000000"/>
        </w:rPr>
        <w:t>późn</w:t>
      </w:r>
      <w:proofErr w:type="spellEnd"/>
      <w:r>
        <w:rPr>
          <w:color w:val="000000"/>
        </w:rPr>
        <w:t xml:space="preserve">. zm.) Ustawy o zawodach lekarza i lekarza dentysty z dnia 5 grudnia 1996r. ( tekst jednolity Dz. U. z 2021r., poz. 790 z </w:t>
      </w:r>
      <w:proofErr w:type="spellStart"/>
      <w:r>
        <w:rPr>
          <w:color w:val="000000"/>
        </w:rPr>
        <w:t>późn</w:t>
      </w:r>
      <w:proofErr w:type="spellEnd"/>
      <w:r>
        <w:rPr>
          <w:color w:val="000000"/>
        </w:rPr>
        <w:t>. zm.) oraz przepisy Kodeksu Cywilnego i Statut Samodzielnego Publicznego Zespołu Opieki Zdrowotnej we Włodawie.</w:t>
      </w:r>
    </w:p>
    <w:p w14:paraId="71CD0A60" w14:textId="77777777" w:rsidR="00C915E9" w:rsidRDefault="00C915E9" w:rsidP="00C915E9">
      <w:pPr>
        <w:pStyle w:val="Akapitzlist"/>
        <w:numPr>
          <w:ilvl w:val="0"/>
          <w:numId w:val="17"/>
        </w:numPr>
        <w:spacing w:line="280" w:lineRule="atLeast"/>
        <w:ind w:left="360" w:hanging="360"/>
        <w:jc w:val="both"/>
        <w:rPr>
          <w:color w:val="000000"/>
        </w:rPr>
      </w:pPr>
      <w:r>
        <w:rPr>
          <w:color w:val="000000"/>
        </w:rPr>
        <w:t>Strony ustalają, że wszelkie spory, które wynikają z niniejszej umowy postarają się rozstrzygać na drodze polubownej.</w:t>
      </w:r>
    </w:p>
    <w:p w14:paraId="621407EC" w14:textId="77777777" w:rsidR="00C915E9" w:rsidRDefault="00C915E9" w:rsidP="00C915E9">
      <w:pPr>
        <w:widowControl/>
        <w:numPr>
          <w:ilvl w:val="0"/>
          <w:numId w:val="17"/>
        </w:numPr>
        <w:suppressAutoHyphens w:val="0"/>
        <w:spacing w:line="280" w:lineRule="atLeast"/>
        <w:ind w:left="360" w:hanging="360"/>
        <w:jc w:val="both"/>
        <w:rPr>
          <w:color w:val="000000"/>
          <w:sz w:val="24"/>
        </w:rPr>
      </w:pPr>
      <w:r>
        <w:rPr>
          <w:color w:val="000000"/>
          <w:sz w:val="24"/>
        </w:rPr>
        <w:lastRenderedPageBreak/>
        <w:t>W przypadku nie osiągnięcia porozumienia każda ze stron ma prawo odwołać się do właściwego sądu powszechnego według siedziby Udzielającego Zamówienia.</w:t>
      </w:r>
    </w:p>
    <w:p w14:paraId="3580DD19" w14:textId="77777777" w:rsidR="00901F52" w:rsidRDefault="00901F52">
      <w:pPr>
        <w:spacing w:line="200" w:lineRule="atLeast"/>
        <w:rPr>
          <w:color w:val="000000"/>
          <w:sz w:val="24"/>
        </w:rPr>
      </w:pPr>
    </w:p>
    <w:p w14:paraId="2BAEE54B" w14:textId="77777777" w:rsidR="00901F52" w:rsidRDefault="00901F52">
      <w:pPr>
        <w:tabs>
          <w:tab w:val="left" w:pos="4440"/>
          <w:tab w:val="center" w:pos="4818"/>
        </w:tabs>
        <w:spacing w:line="200" w:lineRule="atLeast"/>
        <w:jc w:val="center"/>
        <w:rPr>
          <w:color w:val="000000"/>
          <w:sz w:val="24"/>
        </w:rPr>
      </w:pPr>
      <w:r>
        <w:rPr>
          <w:color w:val="000000"/>
          <w:sz w:val="24"/>
        </w:rPr>
        <w:t xml:space="preserve">§ </w:t>
      </w:r>
      <w:r w:rsidR="00C225FE">
        <w:rPr>
          <w:color w:val="000000"/>
          <w:sz w:val="24"/>
        </w:rPr>
        <w:t>20</w:t>
      </w:r>
    </w:p>
    <w:p w14:paraId="6F9F4695" w14:textId="77777777" w:rsidR="00901F52" w:rsidRDefault="00901F52" w:rsidP="006E485D">
      <w:pPr>
        <w:numPr>
          <w:ilvl w:val="0"/>
          <w:numId w:val="28"/>
        </w:numPr>
        <w:tabs>
          <w:tab w:val="left" w:pos="720"/>
          <w:tab w:val="left" w:pos="1080"/>
        </w:tabs>
        <w:spacing w:line="200" w:lineRule="atLeast"/>
        <w:jc w:val="both"/>
        <w:rPr>
          <w:color w:val="000000"/>
          <w:sz w:val="24"/>
        </w:rPr>
      </w:pPr>
      <w:r>
        <w:rPr>
          <w:color w:val="000000"/>
          <w:sz w:val="24"/>
        </w:rPr>
        <w:t>Wszelkie zmiany do niniejszej umowy wymagają zachowania formy pisemnej pod rygorem nieważności.</w:t>
      </w:r>
    </w:p>
    <w:p w14:paraId="4C63C840" w14:textId="77777777" w:rsidR="00901F52" w:rsidRDefault="00901F52" w:rsidP="006E485D">
      <w:pPr>
        <w:numPr>
          <w:ilvl w:val="0"/>
          <w:numId w:val="28"/>
        </w:numPr>
        <w:tabs>
          <w:tab w:val="left" w:pos="720"/>
          <w:tab w:val="left" w:pos="1080"/>
        </w:tabs>
        <w:spacing w:line="200" w:lineRule="atLeast"/>
        <w:jc w:val="both"/>
        <w:rPr>
          <w:color w:val="000000"/>
          <w:sz w:val="24"/>
        </w:rPr>
      </w:pPr>
      <w:r>
        <w:rPr>
          <w:color w:val="000000"/>
          <w:sz w:val="24"/>
        </w:rPr>
        <w:t>Integralną część umowy stanowią załączniki, a ich zmiana jest zmianą umowy.</w:t>
      </w:r>
    </w:p>
    <w:p w14:paraId="2B061E7C" w14:textId="77777777" w:rsidR="00901F52" w:rsidRDefault="00901F52">
      <w:pPr>
        <w:spacing w:line="200" w:lineRule="atLeast"/>
        <w:jc w:val="center"/>
        <w:rPr>
          <w:color w:val="000000"/>
          <w:sz w:val="24"/>
        </w:rPr>
      </w:pPr>
    </w:p>
    <w:p w14:paraId="24CC4FB8" w14:textId="77777777" w:rsidR="00901F52" w:rsidRDefault="00901F52">
      <w:pPr>
        <w:spacing w:line="200" w:lineRule="atLeast"/>
        <w:jc w:val="center"/>
        <w:rPr>
          <w:color w:val="000000"/>
          <w:sz w:val="24"/>
        </w:rPr>
      </w:pPr>
      <w:r>
        <w:rPr>
          <w:color w:val="000000"/>
          <w:sz w:val="24"/>
        </w:rPr>
        <w:t xml:space="preserve">§ </w:t>
      </w:r>
      <w:r w:rsidR="002F3B7C">
        <w:rPr>
          <w:color w:val="000000"/>
          <w:sz w:val="24"/>
        </w:rPr>
        <w:t>2</w:t>
      </w:r>
      <w:r w:rsidR="00C225FE">
        <w:rPr>
          <w:color w:val="000000"/>
          <w:sz w:val="24"/>
        </w:rPr>
        <w:t>1</w:t>
      </w:r>
    </w:p>
    <w:p w14:paraId="4D1B030F" w14:textId="77777777" w:rsidR="00901F52" w:rsidRDefault="00901F52">
      <w:pPr>
        <w:spacing w:line="200" w:lineRule="atLeast"/>
        <w:jc w:val="both"/>
        <w:rPr>
          <w:color w:val="000000"/>
          <w:sz w:val="24"/>
        </w:rPr>
      </w:pPr>
      <w:r>
        <w:rPr>
          <w:color w:val="000000"/>
          <w:sz w:val="24"/>
        </w:rPr>
        <w:t>Umowę sporządzono w 2 jednobrzmiących egzemplarzach, po jednym dla każdej ze Stron.</w:t>
      </w:r>
    </w:p>
    <w:p w14:paraId="20513FA7" w14:textId="77777777" w:rsidR="00901F52" w:rsidRDefault="00901F52" w:rsidP="0039402B">
      <w:pPr>
        <w:spacing w:line="200" w:lineRule="atLeast"/>
        <w:jc w:val="both"/>
        <w:rPr>
          <w:color w:val="000000"/>
          <w:sz w:val="24"/>
        </w:rPr>
      </w:pPr>
    </w:p>
    <w:p w14:paraId="68039E0A" w14:textId="77777777" w:rsidR="00901F52" w:rsidRDefault="00901F52">
      <w:pPr>
        <w:spacing w:line="200" w:lineRule="atLeast"/>
        <w:rPr>
          <w:color w:val="000000"/>
          <w:sz w:val="24"/>
        </w:rPr>
      </w:pPr>
      <w:r>
        <w:rPr>
          <w:color w:val="000000"/>
          <w:sz w:val="24"/>
        </w:rPr>
        <w:t>PRZYJMUJĄCY ZAMÓWIENIE</w:t>
      </w:r>
      <w:r>
        <w:rPr>
          <w:color w:val="000000"/>
          <w:sz w:val="24"/>
        </w:rPr>
        <w:tab/>
      </w:r>
      <w:r>
        <w:rPr>
          <w:color w:val="000000"/>
          <w:sz w:val="24"/>
        </w:rPr>
        <w:tab/>
      </w:r>
      <w:r>
        <w:rPr>
          <w:color w:val="000000"/>
          <w:sz w:val="24"/>
        </w:rPr>
        <w:tab/>
        <w:t xml:space="preserve">                      UDZIELAJĄCY ZAMÓWIENIA</w:t>
      </w:r>
    </w:p>
    <w:p w14:paraId="6DD2E48F" w14:textId="77777777" w:rsidR="00901F52" w:rsidRDefault="00901F52" w:rsidP="00F34962">
      <w:pPr>
        <w:spacing w:line="200" w:lineRule="atLeast"/>
        <w:jc w:val="both"/>
        <w:rPr>
          <w:color w:val="000000"/>
          <w:sz w:val="24"/>
        </w:rPr>
      </w:pPr>
    </w:p>
    <w:p w14:paraId="4E97369D" w14:textId="77777777" w:rsidR="00901F52" w:rsidRDefault="00901F52" w:rsidP="0039402B">
      <w:pPr>
        <w:spacing w:line="200" w:lineRule="atLeast"/>
        <w:jc w:val="both"/>
        <w:rPr>
          <w:color w:val="000000"/>
          <w:sz w:val="24"/>
        </w:rPr>
      </w:pPr>
    </w:p>
    <w:p w14:paraId="7E2E7533" w14:textId="44748581" w:rsidR="0039402B" w:rsidRDefault="00901F52" w:rsidP="00074DA4">
      <w:pPr>
        <w:spacing w:line="200" w:lineRule="atLeast"/>
        <w:ind w:left="737" w:hanging="363"/>
        <w:jc w:val="both"/>
        <w:rPr>
          <w:color w:val="000000"/>
          <w:sz w:val="24"/>
          <w:u w:val="single"/>
        </w:rPr>
      </w:pPr>
      <w:r>
        <w:rPr>
          <w:color w:val="000000"/>
          <w:sz w:val="24"/>
        </w:rPr>
        <w:t>……………………………..</w:t>
      </w:r>
      <w:r>
        <w:rPr>
          <w:color w:val="000000"/>
          <w:sz w:val="24"/>
        </w:rPr>
        <w:tab/>
      </w:r>
      <w:r>
        <w:rPr>
          <w:color w:val="000000"/>
          <w:sz w:val="24"/>
        </w:rPr>
        <w:tab/>
      </w:r>
      <w:r>
        <w:rPr>
          <w:color w:val="000000"/>
          <w:sz w:val="24"/>
        </w:rPr>
        <w:tab/>
      </w:r>
      <w:r>
        <w:rPr>
          <w:color w:val="000000"/>
          <w:sz w:val="24"/>
        </w:rPr>
        <w:tab/>
      </w:r>
      <w:r>
        <w:rPr>
          <w:color w:val="000000"/>
          <w:sz w:val="24"/>
        </w:rPr>
        <w:tab/>
        <w:t>…………………….…………</w:t>
      </w:r>
    </w:p>
    <w:p w14:paraId="57532907" w14:textId="77777777" w:rsidR="00901F52" w:rsidRDefault="00901F52" w:rsidP="003026B7">
      <w:pPr>
        <w:spacing w:line="200" w:lineRule="atLeast"/>
        <w:jc w:val="both"/>
        <w:rPr>
          <w:color w:val="000000"/>
          <w:sz w:val="24"/>
          <w:u w:val="single"/>
        </w:rPr>
      </w:pPr>
      <w:r>
        <w:rPr>
          <w:color w:val="000000"/>
          <w:sz w:val="24"/>
          <w:u w:val="single"/>
        </w:rPr>
        <w:t>Załączniki do umowy:</w:t>
      </w:r>
    </w:p>
    <w:p w14:paraId="2C59C2FE" w14:textId="77777777" w:rsidR="00901F52" w:rsidRDefault="00901F52" w:rsidP="00074DA4">
      <w:pPr>
        <w:spacing w:line="200" w:lineRule="atLeast"/>
        <w:jc w:val="both"/>
        <w:rPr>
          <w:color w:val="000000"/>
          <w:sz w:val="24"/>
        </w:rPr>
      </w:pPr>
    </w:p>
    <w:p w14:paraId="0A9A4EC3" w14:textId="77777777" w:rsidR="00901F52" w:rsidRPr="00F34962" w:rsidRDefault="00901F52">
      <w:pPr>
        <w:pStyle w:val="Nagwek1"/>
        <w:numPr>
          <w:ilvl w:val="0"/>
          <w:numId w:val="0"/>
        </w:numPr>
        <w:spacing w:before="0" w:after="0"/>
        <w:jc w:val="both"/>
        <w:rPr>
          <w:rFonts w:ascii="Times New Roman" w:hAnsi="Times New Roman"/>
          <w:b w:val="0"/>
          <w:color w:val="000000"/>
          <w:sz w:val="16"/>
          <w:szCs w:val="16"/>
        </w:rPr>
      </w:pPr>
      <w:r w:rsidRPr="00F34962">
        <w:rPr>
          <w:rFonts w:ascii="Times New Roman" w:hAnsi="Times New Roman"/>
          <w:b w:val="0"/>
          <w:color w:val="000000"/>
          <w:sz w:val="16"/>
          <w:szCs w:val="16"/>
        </w:rPr>
        <w:t xml:space="preserve">Załącznik Nr </w:t>
      </w:r>
      <w:r w:rsidR="003748FA" w:rsidRPr="00F34962">
        <w:rPr>
          <w:rFonts w:ascii="Times New Roman" w:hAnsi="Times New Roman"/>
          <w:b w:val="0"/>
          <w:color w:val="000000"/>
          <w:sz w:val="16"/>
          <w:szCs w:val="16"/>
        </w:rPr>
        <w:t>1</w:t>
      </w:r>
      <w:r w:rsidRPr="00F34962">
        <w:rPr>
          <w:rFonts w:ascii="Times New Roman" w:hAnsi="Times New Roman"/>
          <w:b w:val="0"/>
          <w:color w:val="000000"/>
          <w:sz w:val="16"/>
          <w:szCs w:val="16"/>
        </w:rPr>
        <w:t xml:space="preserve"> </w:t>
      </w:r>
      <w:r w:rsidR="002F3B7C" w:rsidRPr="00F34962">
        <w:rPr>
          <w:rFonts w:ascii="Times New Roman" w:hAnsi="Times New Roman"/>
          <w:b w:val="0"/>
          <w:color w:val="000000"/>
          <w:sz w:val="16"/>
          <w:szCs w:val="16"/>
        </w:rPr>
        <w:t>–</w:t>
      </w:r>
      <w:r w:rsidRPr="00F34962">
        <w:rPr>
          <w:rFonts w:ascii="Times New Roman" w:hAnsi="Times New Roman"/>
          <w:b w:val="0"/>
          <w:color w:val="000000"/>
          <w:sz w:val="16"/>
          <w:szCs w:val="16"/>
        </w:rPr>
        <w:t xml:space="preserve"> Wzór harmonogramu udzielania świadczeń</w:t>
      </w:r>
    </w:p>
    <w:p w14:paraId="5CCC4310" w14:textId="77777777" w:rsidR="00901F52" w:rsidRPr="00F34962" w:rsidRDefault="00901F52">
      <w:pPr>
        <w:pStyle w:val="Nagwek1"/>
        <w:numPr>
          <w:ilvl w:val="0"/>
          <w:numId w:val="0"/>
        </w:numPr>
        <w:spacing w:before="0" w:after="0"/>
        <w:jc w:val="both"/>
        <w:rPr>
          <w:color w:val="000000"/>
          <w:sz w:val="16"/>
          <w:szCs w:val="16"/>
        </w:rPr>
      </w:pPr>
      <w:r w:rsidRPr="00F34962">
        <w:rPr>
          <w:rFonts w:ascii="Times New Roman" w:hAnsi="Times New Roman"/>
          <w:b w:val="0"/>
          <w:color w:val="000000"/>
          <w:sz w:val="16"/>
          <w:szCs w:val="16"/>
        </w:rPr>
        <w:t xml:space="preserve">Załącznik Nr </w:t>
      </w:r>
      <w:r w:rsidR="003748FA" w:rsidRPr="00F34962">
        <w:rPr>
          <w:rFonts w:ascii="Times New Roman" w:hAnsi="Times New Roman"/>
          <w:b w:val="0"/>
          <w:color w:val="000000"/>
          <w:sz w:val="16"/>
          <w:szCs w:val="16"/>
        </w:rPr>
        <w:t>2</w:t>
      </w:r>
      <w:r w:rsidRPr="00F34962">
        <w:rPr>
          <w:rFonts w:ascii="Times New Roman" w:hAnsi="Times New Roman"/>
          <w:b w:val="0"/>
          <w:color w:val="000000"/>
          <w:sz w:val="16"/>
          <w:szCs w:val="16"/>
        </w:rPr>
        <w:t xml:space="preserve"> - Kopia polisy ubezpieczeniowej Przyjmującego Zamówienie.</w:t>
      </w:r>
    </w:p>
    <w:p w14:paraId="2335ADCE" w14:textId="77777777" w:rsidR="00901F52" w:rsidRPr="00F34962" w:rsidRDefault="00901F52">
      <w:pPr>
        <w:pStyle w:val="Nagwek1"/>
        <w:numPr>
          <w:ilvl w:val="0"/>
          <w:numId w:val="0"/>
        </w:numPr>
        <w:spacing w:before="0" w:after="0"/>
        <w:jc w:val="both"/>
        <w:rPr>
          <w:color w:val="000000"/>
          <w:sz w:val="16"/>
          <w:szCs w:val="16"/>
        </w:rPr>
      </w:pPr>
      <w:r w:rsidRPr="00F34962">
        <w:rPr>
          <w:rFonts w:ascii="Times New Roman" w:hAnsi="Times New Roman"/>
          <w:b w:val="0"/>
          <w:color w:val="000000"/>
          <w:sz w:val="16"/>
          <w:szCs w:val="16"/>
        </w:rPr>
        <w:t xml:space="preserve">Załącznik Nr </w:t>
      </w:r>
      <w:r w:rsidR="003748FA" w:rsidRPr="00F34962">
        <w:rPr>
          <w:rFonts w:ascii="Times New Roman" w:hAnsi="Times New Roman"/>
          <w:b w:val="0"/>
          <w:color w:val="000000"/>
          <w:sz w:val="16"/>
          <w:szCs w:val="16"/>
        </w:rPr>
        <w:t>3</w:t>
      </w:r>
      <w:r w:rsidRPr="00F34962">
        <w:rPr>
          <w:rFonts w:ascii="Times New Roman" w:hAnsi="Times New Roman"/>
          <w:b w:val="0"/>
          <w:color w:val="000000"/>
          <w:sz w:val="16"/>
          <w:szCs w:val="16"/>
        </w:rPr>
        <w:t xml:space="preserve"> - Zasady udzielania świadczeń zdrowotnych przez lekarza</w:t>
      </w:r>
    </w:p>
    <w:p w14:paraId="5D598E60" w14:textId="77777777" w:rsidR="00901F52" w:rsidRPr="00F34962" w:rsidRDefault="00901F52">
      <w:pPr>
        <w:pStyle w:val="Nagwek1"/>
        <w:numPr>
          <w:ilvl w:val="0"/>
          <w:numId w:val="0"/>
        </w:numPr>
        <w:spacing w:before="0" w:after="0"/>
        <w:jc w:val="both"/>
        <w:rPr>
          <w:rFonts w:ascii="Times New Roman" w:hAnsi="Times New Roman"/>
          <w:b w:val="0"/>
          <w:color w:val="000000"/>
          <w:sz w:val="16"/>
          <w:szCs w:val="16"/>
        </w:rPr>
      </w:pPr>
      <w:r w:rsidRPr="00F34962">
        <w:rPr>
          <w:rFonts w:ascii="Times New Roman" w:hAnsi="Times New Roman"/>
          <w:b w:val="0"/>
          <w:color w:val="000000"/>
          <w:sz w:val="16"/>
          <w:szCs w:val="16"/>
        </w:rPr>
        <w:t xml:space="preserve">Załącznik Nr </w:t>
      </w:r>
      <w:r w:rsidR="003748FA" w:rsidRPr="00F34962">
        <w:rPr>
          <w:rFonts w:ascii="Times New Roman" w:hAnsi="Times New Roman"/>
          <w:b w:val="0"/>
          <w:color w:val="000000"/>
          <w:sz w:val="16"/>
          <w:szCs w:val="16"/>
        </w:rPr>
        <w:t>4</w:t>
      </w:r>
      <w:r w:rsidRPr="00F34962">
        <w:rPr>
          <w:rFonts w:ascii="Times New Roman" w:hAnsi="Times New Roman"/>
          <w:b w:val="0"/>
          <w:color w:val="000000"/>
          <w:sz w:val="16"/>
          <w:szCs w:val="16"/>
        </w:rPr>
        <w:t xml:space="preserve">- Zasady użytkowania sprzętu biurowego, aparatury medycznej oraz innych środków niezbędnych do udzielania świadczeń zdrowotnych </w:t>
      </w:r>
    </w:p>
    <w:p w14:paraId="57DB0C03" w14:textId="26FAA7F2" w:rsidR="00F34962" w:rsidRPr="00F34962" w:rsidRDefault="007B0517" w:rsidP="00F34962">
      <w:pPr>
        <w:widowControl/>
        <w:suppressAutoHyphens w:val="0"/>
        <w:overflowPunct/>
        <w:autoSpaceDE/>
        <w:autoSpaceDN/>
        <w:adjustRightInd/>
        <w:spacing w:line="0" w:lineRule="atLeast"/>
        <w:ind w:right="40"/>
        <w:textAlignment w:val="auto"/>
        <w:rPr>
          <w:bCs/>
          <w:kern w:val="0"/>
          <w:sz w:val="16"/>
          <w:szCs w:val="16"/>
        </w:rPr>
      </w:pPr>
      <w:r w:rsidRPr="00074DA4">
        <w:rPr>
          <w:sz w:val="18"/>
          <w:szCs w:val="18"/>
        </w:rPr>
        <w:t xml:space="preserve">Załącznik Nr 5 – zadania </w:t>
      </w:r>
      <w:r w:rsidR="00F34962" w:rsidRPr="00F34962">
        <w:rPr>
          <w:bCs/>
          <w:kern w:val="0"/>
          <w:sz w:val="16"/>
          <w:szCs w:val="16"/>
        </w:rPr>
        <w:t>Lekarza Kierującego</w:t>
      </w:r>
      <w:ins w:id="5" w:author="Karolina Wiencaszek" w:date="2022-09-13T10:39:00Z">
        <w:r w:rsidR="00F34962">
          <w:rPr>
            <w:bCs/>
            <w:kern w:val="0"/>
            <w:sz w:val="16"/>
            <w:szCs w:val="16"/>
          </w:rPr>
          <w:t xml:space="preserve"> </w:t>
        </w:r>
      </w:ins>
      <w:r w:rsidR="00F34962" w:rsidRPr="00F34962">
        <w:rPr>
          <w:bCs/>
          <w:kern w:val="0"/>
          <w:sz w:val="16"/>
          <w:szCs w:val="16"/>
        </w:rPr>
        <w:t>Zakładem Radiologii</w:t>
      </w:r>
    </w:p>
    <w:p w14:paraId="4FB7F136" w14:textId="04530B7E" w:rsidR="007B0517" w:rsidRPr="00F34962" w:rsidRDefault="007B0517" w:rsidP="00F34962">
      <w:pPr>
        <w:jc w:val="both"/>
        <w:rPr>
          <w:bCs/>
          <w:sz w:val="16"/>
          <w:szCs w:val="16"/>
        </w:rPr>
      </w:pPr>
    </w:p>
    <w:p w14:paraId="070D596F" w14:textId="7CE03DC8" w:rsidR="005F22EF" w:rsidRDefault="005F22EF" w:rsidP="00F83C04">
      <w:pPr>
        <w:rPr>
          <w:b/>
          <w:sz w:val="24"/>
        </w:rPr>
      </w:pPr>
    </w:p>
    <w:p w14:paraId="41AF2E12" w14:textId="2C9E0004" w:rsidR="0012119C" w:rsidRDefault="0012119C" w:rsidP="00F83C04">
      <w:pPr>
        <w:rPr>
          <w:b/>
          <w:sz w:val="24"/>
        </w:rPr>
      </w:pPr>
    </w:p>
    <w:p w14:paraId="4473722B" w14:textId="5A91A5B6" w:rsidR="0012119C" w:rsidRDefault="0012119C" w:rsidP="00F83C04">
      <w:pPr>
        <w:rPr>
          <w:b/>
          <w:sz w:val="24"/>
        </w:rPr>
      </w:pPr>
    </w:p>
    <w:p w14:paraId="208F17A1" w14:textId="26D1CA55" w:rsidR="0012119C" w:rsidRDefault="0012119C" w:rsidP="00F83C04">
      <w:pPr>
        <w:rPr>
          <w:b/>
          <w:sz w:val="24"/>
        </w:rPr>
      </w:pPr>
    </w:p>
    <w:p w14:paraId="594BDE58" w14:textId="4792DF2D" w:rsidR="0012119C" w:rsidRDefault="0012119C" w:rsidP="00F83C04">
      <w:pPr>
        <w:rPr>
          <w:b/>
          <w:sz w:val="24"/>
        </w:rPr>
      </w:pPr>
    </w:p>
    <w:p w14:paraId="5AA7CE0F" w14:textId="75727FAB" w:rsidR="0012119C" w:rsidRDefault="0012119C" w:rsidP="00F83C04">
      <w:pPr>
        <w:rPr>
          <w:b/>
          <w:sz w:val="24"/>
        </w:rPr>
      </w:pPr>
    </w:p>
    <w:p w14:paraId="0BD41557" w14:textId="77777777" w:rsidR="0012119C" w:rsidRDefault="0012119C" w:rsidP="00A05AB2">
      <w:pPr>
        <w:pageBreakBefore/>
        <w:ind w:left="7090" w:firstLine="709"/>
        <w:rPr>
          <w:color w:val="000000"/>
          <w:sz w:val="24"/>
        </w:rPr>
      </w:pPr>
      <w:r>
        <w:rPr>
          <w:b/>
          <w:color w:val="000000"/>
          <w:sz w:val="24"/>
        </w:rPr>
        <w:lastRenderedPageBreak/>
        <w:t>Załącznik Nr 3</w:t>
      </w:r>
    </w:p>
    <w:p w14:paraId="62436D37" w14:textId="77777777" w:rsidR="0012119C" w:rsidRDefault="0012119C" w:rsidP="0012119C">
      <w:pPr>
        <w:pStyle w:val="Nagwek2"/>
        <w:numPr>
          <w:ilvl w:val="0"/>
          <w:numId w:val="0"/>
        </w:numPr>
        <w:jc w:val="center"/>
        <w:rPr>
          <w:color w:val="000000"/>
          <w:sz w:val="24"/>
        </w:rPr>
      </w:pPr>
      <w:r>
        <w:rPr>
          <w:rFonts w:ascii="Times New Roman" w:hAnsi="Times New Roman"/>
          <w:i w:val="0"/>
          <w:color w:val="000000"/>
          <w:sz w:val="24"/>
        </w:rPr>
        <w:t>Zasady udzielania świadczeń zdrowotnych przez lekarza</w:t>
      </w:r>
    </w:p>
    <w:p w14:paraId="4FC1C32D" w14:textId="77777777" w:rsidR="0012119C" w:rsidRDefault="0012119C" w:rsidP="0012119C">
      <w:pPr>
        <w:jc w:val="center"/>
        <w:rPr>
          <w:b/>
          <w:color w:val="000000"/>
          <w:sz w:val="24"/>
        </w:rPr>
      </w:pPr>
    </w:p>
    <w:p w14:paraId="57697A46" w14:textId="77777777" w:rsidR="0012119C" w:rsidRPr="00687FA3" w:rsidRDefault="0012119C" w:rsidP="0012119C">
      <w:pPr>
        <w:numPr>
          <w:ilvl w:val="0"/>
          <w:numId w:val="29"/>
        </w:numPr>
        <w:jc w:val="both"/>
        <w:rPr>
          <w:color w:val="000000"/>
          <w:sz w:val="22"/>
          <w:szCs w:val="22"/>
        </w:rPr>
      </w:pPr>
      <w:r w:rsidRPr="00687FA3">
        <w:rPr>
          <w:color w:val="000000"/>
          <w:sz w:val="22"/>
          <w:szCs w:val="22"/>
        </w:rPr>
        <w:t>Obowiązki lekarza pełni lekarz udzielający świadczeń zdrowotnych na podstawie zawartej umowy z Udzielającym Zamówienia.</w:t>
      </w:r>
    </w:p>
    <w:p w14:paraId="0484C2F9" w14:textId="77777777" w:rsidR="0012119C" w:rsidRPr="00687FA3" w:rsidRDefault="0012119C" w:rsidP="0012119C">
      <w:pPr>
        <w:numPr>
          <w:ilvl w:val="0"/>
          <w:numId w:val="29"/>
        </w:numPr>
        <w:jc w:val="both"/>
        <w:rPr>
          <w:color w:val="000000"/>
          <w:sz w:val="22"/>
          <w:szCs w:val="22"/>
        </w:rPr>
      </w:pPr>
      <w:r w:rsidRPr="00687FA3">
        <w:rPr>
          <w:color w:val="000000"/>
          <w:sz w:val="22"/>
          <w:szCs w:val="22"/>
        </w:rPr>
        <w:t xml:space="preserve">Kontrolę nad udzielaniem świadczeń zdrowotnych sprawuje Zastępca Dyrektora ds. Medycznych Samodzielnego Publicznego Zespołu Opieki Zdrowotnej we Włodawie (zwanego dalej „Szpitalem”), oraz Kierownik </w:t>
      </w:r>
      <w:r>
        <w:rPr>
          <w:color w:val="000000"/>
          <w:sz w:val="22"/>
          <w:szCs w:val="22"/>
        </w:rPr>
        <w:t>Zakładu Radiologii</w:t>
      </w:r>
      <w:r w:rsidRPr="00687FA3">
        <w:rPr>
          <w:color w:val="000000"/>
          <w:sz w:val="22"/>
          <w:szCs w:val="22"/>
        </w:rPr>
        <w:t>.</w:t>
      </w:r>
    </w:p>
    <w:p w14:paraId="74388160" w14:textId="77777777" w:rsidR="0012119C" w:rsidRPr="00687FA3" w:rsidRDefault="0012119C" w:rsidP="0012119C">
      <w:pPr>
        <w:numPr>
          <w:ilvl w:val="0"/>
          <w:numId w:val="29"/>
        </w:numPr>
        <w:jc w:val="both"/>
        <w:rPr>
          <w:color w:val="000000"/>
          <w:sz w:val="22"/>
          <w:szCs w:val="22"/>
        </w:rPr>
      </w:pPr>
      <w:r w:rsidRPr="00687FA3">
        <w:rPr>
          <w:color w:val="000000"/>
          <w:sz w:val="22"/>
          <w:szCs w:val="22"/>
        </w:rPr>
        <w:t>Lekarz współpracuje w celu realizacji świadczeń z personelem pielęgniarskim zatrudnionym w </w:t>
      </w:r>
      <w:r>
        <w:rPr>
          <w:color w:val="000000"/>
          <w:sz w:val="22"/>
          <w:szCs w:val="22"/>
        </w:rPr>
        <w:t xml:space="preserve">Zakładzie Radiologii </w:t>
      </w:r>
      <w:r w:rsidRPr="00687FA3">
        <w:rPr>
          <w:color w:val="000000"/>
          <w:sz w:val="22"/>
          <w:szCs w:val="22"/>
        </w:rPr>
        <w:t>oraz innymi osobami zatrudnionymi w Szpitalu w zakresie realizacji przedmiotu umowy i odpowiada w całości za realizowane świadczenia.</w:t>
      </w:r>
    </w:p>
    <w:p w14:paraId="36C8458C" w14:textId="77777777" w:rsidR="0012119C" w:rsidRPr="00687FA3" w:rsidRDefault="0012119C" w:rsidP="0012119C">
      <w:pPr>
        <w:numPr>
          <w:ilvl w:val="0"/>
          <w:numId w:val="29"/>
        </w:numPr>
        <w:jc w:val="both"/>
        <w:rPr>
          <w:color w:val="000000"/>
          <w:sz w:val="22"/>
          <w:szCs w:val="22"/>
        </w:rPr>
      </w:pPr>
      <w:r w:rsidRPr="00687FA3">
        <w:rPr>
          <w:color w:val="000000"/>
          <w:sz w:val="22"/>
          <w:szCs w:val="22"/>
        </w:rPr>
        <w:t>Lekarz zobowiązany jest znać i przestrzegać obowiązujące ustawodawstwo w zakresie ochrony zdrowia oraz obowiązujące w zakładzie wewnętrzne instrukcje, regulaminy, zarządzenia i inne, a w szczególności:</w:t>
      </w:r>
    </w:p>
    <w:p w14:paraId="3C20E77F" w14:textId="4A317D7F" w:rsidR="0012119C" w:rsidRPr="00687FA3" w:rsidRDefault="0012119C" w:rsidP="0012119C">
      <w:pPr>
        <w:numPr>
          <w:ilvl w:val="0"/>
          <w:numId w:val="30"/>
        </w:numPr>
        <w:jc w:val="both"/>
        <w:rPr>
          <w:color w:val="000000"/>
          <w:sz w:val="22"/>
          <w:szCs w:val="22"/>
        </w:rPr>
      </w:pPr>
      <w:r w:rsidRPr="00687FA3">
        <w:rPr>
          <w:color w:val="000000"/>
          <w:sz w:val="22"/>
          <w:szCs w:val="22"/>
        </w:rPr>
        <w:t>Ustawę z dnia 27 sierpnia 2004r. o świadczeniach opieki zdrowotnej finansowych ze środków publicznych (tekst jednolity Dz. U. z 202</w:t>
      </w:r>
      <w:r w:rsidR="00B464F5">
        <w:rPr>
          <w:color w:val="000000"/>
          <w:sz w:val="22"/>
          <w:szCs w:val="22"/>
        </w:rPr>
        <w:t>2</w:t>
      </w:r>
      <w:r w:rsidRPr="00687FA3">
        <w:rPr>
          <w:color w:val="000000"/>
          <w:sz w:val="22"/>
          <w:szCs w:val="22"/>
        </w:rPr>
        <w:t xml:space="preserve">r., poz. </w:t>
      </w:r>
      <w:r w:rsidR="00B464F5">
        <w:rPr>
          <w:color w:val="000000"/>
          <w:sz w:val="22"/>
          <w:szCs w:val="22"/>
        </w:rPr>
        <w:t>633</w:t>
      </w:r>
      <w:r w:rsidRPr="00687FA3">
        <w:rPr>
          <w:color w:val="000000"/>
          <w:sz w:val="22"/>
          <w:szCs w:val="22"/>
        </w:rPr>
        <w:t xml:space="preserve"> ), </w:t>
      </w:r>
    </w:p>
    <w:p w14:paraId="555DD298" w14:textId="4816367D" w:rsidR="0012119C" w:rsidRPr="00687FA3" w:rsidRDefault="0012119C" w:rsidP="0012119C">
      <w:pPr>
        <w:numPr>
          <w:ilvl w:val="0"/>
          <w:numId w:val="30"/>
        </w:numPr>
        <w:jc w:val="both"/>
        <w:rPr>
          <w:color w:val="000000"/>
          <w:sz w:val="22"/>
          <w:szCs w:val="22"/>
        </w:rPr>
      </w:pPr>
      <w:r w:rsidRPr="00687FA3">
        <w:rPr>
          <w:color w:val="000000"/>
          <w:sz w:val="22"/>
          <w:szCs w:val="22"/>
        </w:rPr>
        <w:t>Ustawę z dnia 15 kwietnia 2011r. o działalności leczniczej (tekst jednolity Dz. U. z 202</w:t>
      </w:r>
      <w:r w:rsidR="00B464F5">
        <w:rPr>
          <w:color w:val="000000"/>
          <w:sz w:val="22"/>
          <w:szCs w:val="22"/>
        </w:rPr>
        <w:t>2</w:t>
      </w:r>
      <w:r w:rsidRPr="00687FA3">
        <w:rPr>
          <w:color w:val="000000"/>
          <w:sz w:val="22"/>
          <w:szCs w:val="22"/>
        </w:rPr>
        <w:t xml:space="preserve">r., poz. </w:t>
      </w:r>
      <w:r w:rsidR="00B464F5">
        <w:rPr>
          <w:color w:val="000000"/>
          <w:sz w:val="22"/>
          <w:szCs w:val="22"/>
        </w:rPr>
        <w:t>633</w:t>
      </w:r>
      <w:r w:rsidRPr="00687FA3">
        <w:rPr>
          <w:color w:val="000000"/>
          <w:sz w:val="22"/>
          <w:szCs w:val="22"/>
        </w:rPr>
        <w:t xml:space="preserve"> z </w:t>
      </w:r>
      <w:proofErr w:type="spellStart"/>
      <w:r w:rsidRPr="00687FA3">
        <w:rPr>
          <w:color w:val="000000"/>
          <w:sz w:val="22"/>
          <w:szCs w:val="22"/>
        </w:rPr>
        <w:t>późń</w:t>
      </w:r>
      <w:proofErr w:type="spellEnd"/>
      <w:r w:rsidRPr="00687FA3">
        <w:rPr>
          <w:color w:val="000000"/>
          <w:sz w:val="22"/>
          <w:szCs w:val="22"/>
        </w:rPr>
        <w:t>. zm.),</w:t>
      </w:r>
    </w:p>
    <w:p w14:paraId="0B64FACC" w14:textId="77777777" w:rsidR="0012119C" w:rsidRPr="00687FA3" w:rsidRDefault="0012119C" w:rsidP="0012119C">
      <w:pPr>
        <w:numPr>
          <w:ilvl w:val="0"/>
          <w:numId w:val="30"/>
        </w:numPr>
        <w:jc w:val="both"/>
        <w:rPr>
          <w:color w:val="000000"/>
          <w:sz w:val="22"/>
          <w:szCs w:val="22"/>
        </w:rPr>
      </w:pPr>
      <w:r w:rsidRPr="00687FA3">
        <w:rPr>
          <w:color w:val="000000"/>
          <w:sz w:val="22"/>
          <w:szCs w:val="22"/>
        </w:rPr>
        <w:t>Ustawę z dnia 5 grudnia 1996r. o zawodach lekarza i lekarza dentysty  (tekst jednolity Dz. U. z 2021r., poz. 790)</w:t>
      </w:r>
    </w:p>
    <w:p w14:paraId="3BF614F7" w14:textId="77777777" w:rsidR="0012119C" w:rsidRPr="00687FA3" w:rsidRDefault="0012119C" w:rsidP="0012119C">
      <w:pPr>
        <w:numPr>
          <w:ilvl w:val="0"/>
          <w:numId w:val="30"/>
        </w:numPr>
        <w:jc w:val="both"/>
        <w:rPr>
          <w:color w:val="000000"/>
          <w:sz w:val="22"/>
          <w:szCs w:val="22"/>
        </w:rPr>
      </w:pPr>
      <w:r w:rsidRPr="00687FA3">
        <w:rPr>
          <w:color w:val="000000"/>
          <w:sz w:val="22"/>
          <w:szCs w:val="22"/>
        </w:rPr>
        <w:t xml:space="preserve">Ustawę z dnia 26 października 1982r. o wychowaniu w trzeźwości i przeciwdziałaniu alkoholizmowi (tekst jednolity  Dz. U. z 2021r., poz. 1119), </w:t>
      </w:r>
    </w:p>
    <w:p w14:paraId="6A8F0BB0" w14:textId="77777777" w:rsidR="0012119C" w:rsidRPr="00687FA3" w:rsidRDefault="0012119C" w:rsidP="0012119C">
      <w:pPr>
        <w:numPr>
          <w:ilvl w:val="0"/>
          <w:numId w:val="30"/>
        </w:numPr>
        <w:jc w:val="both"/>
        <w:rPr>
          <w:color w:val="000000"/>
          <w:sz w:val="22"/>
          <w:szCs w:val="22"/>
        </w:rPr>
      </w:pPr>
      <w:r w:rsidRPr="00687FA3">
        <w:rPr>
          <w:color w:val="000000"/>
          <w:sz w:val="22"/>
          <w:szCs w:val="22"/>
        </w:rPr>
        <w:t>Statut Samodzielnego Publicznego Zespołu Opieki Zdrowotnej we Włodawie,</w:t>
      </w:r>
    </w:p>
    <w:p w14:paraId="0CC0557A" w14:textId="77777777" w:rsidR="0012119C" w:rsidRPr="00687FA3" w:rsidRDefault="0012119C" w:rsidP="0012119C">
      <w:pPr>
        <w:numPr>
          <w:ilvl w:val="0"/>
          <w:numId w:val="30"/>
        </w:numPr>
        <w:jc w:val="both"/>
        <w:rPr>
          <w:color w:val="000000"/>
          <w:sz w:val="22"/>
          <w:szCs w:val="22"/>
        </w:rPr>
      </w:pPr>
      <w:r w:rsidRPr="00687FA3">
        <w:rPr>
          <w:color w:val="000000"/>
          <w:sz w:val="22"/>
          <w:szCs w:val="22"/>
        </w:rPr>
        <w:t>obowiązujące w Szpitalu wewnętrzne instrukcje i regulaminy,</w:t>
      </w:r>
    </w:p>
    <w:p w14:paraId="499BEA6F" w14:textId="77777777" w:rsidR="0012119C" w:rsidRPr="00687FA3" w:rsidRDefault="0012119C" w:rsidP="0012119C">
      <w:pPr>
        <w:numPr>
          <w:ilvl w:val="0"/>
          <w:numId w:val="30"/>
        </w:numPr>
        <w:jc w:val="both"/>
        <w:rPr>
          <w:color w:val="000000"/>
          <w:sz w:val="22"/>
          <w:szCs w:val="22"/>
        </w:rPr>
      </w:pPr>
      <w:r w:rsidRPr="00687FA3">
        <w:rPr>
          <w:color w:val="000000"/>
          <w:sz w:val="22"/>
          <w:szCs w:val="22"/>
        </w:rPr>
        <w:t>przepisy i zasady bezpieczeństwa i higieny pracy oraz ppoż.</w:t>
      </w:r>
    </w:p>
    <w:p w14:paraId="7D7D783E" w14:textId="77777777" w:rsidR="0012119C" w:rsidRPr="00687FA3" w:rsidRDefault="0012119C" w:rsidP="0012119C">
      <w:pPr>
        <w:numPr>
          <w:ilvl w:val="0"/>
          <w:numId w:val="31"/>
        </w:numPr>
        <w:tabs>
          <w:tab w:val="left" w:pos="720"/>
        </w:tabs>
        <w:jc w:val="both"/>
        <w:rPr>
          <w:color w:val="000000"/>
          <w:sz w:val="22"/>
          <w:szCs w:val="22"/>
        </w:rPr>
      </w:pPr>
      <w:r w:rsidRPr="00687FA3">
        <w:rPr>
          <w:color w:val="000000"/>
          <w:sz w:val="22"/>
          <w:szCs w:val="22"/>
        </w:rPr>
        <w:t xml:space="preserve">Badania medyczne zlecane przez lekarza podczas udzielania świadczeń medycznych, które są przedmiotem konkursu, będą wykonywane w jednostkach medycznych Udzielającego Zamówienia, zaś w przypadku nie wykonywania ich przez powyższe jednostki będą wykonywane przez podwykonawców, z którymi Udzielający Zamówienia ma podpisaną stosowna umowę. Skierowanie na wykonywanie badań u podwykonawców musi być zaakceptowane przez Kierownika </w:t>
      </w:r>
      <w:r>
        <w:rPr>
          <w:color w:val="000000"/>
          <w:sz w:val="22"/>
          <w:szCs w:val="22"/>
        </w:rPr>
        <w:t>Zakładu Radiologii</w:t>
      </w:r>
      <w:r w:rsidRPr="00687FA3">
        <w:rPr>
          <w:color w:val="000000"/>
          <w:sz w:val="22"/>
          <w:szCs w:val="22"/>
        </w:rPr>
        <w:t xml:space="preserve">. </w:t>
      </w:r>
    </w:p>
    <w:p w14:paraId="517ACD25" w14:textId="77777777" w:rsidR="0012119C" w:rsidRPr="00687FA3" w:rsidRDefault="0012119C" w:rsidP="0012119C">
      <w:pPr>
        <w:numPr>
          <w:ilvl w:val="0"/>
          <w:numId w:val="31"/>
        </w:numPr>
        <w:jc w:val="both"/>
        <w:rPr>
          <w:color w:val="000000"/>
          <w:sz w:val="22"/>
          <w:szCs w:val="22"/>
        </w:rPr>
      </w:pPr>
      <w:r w:rsidRPr="00687FA3">
        <w:rPr>
          <w:color w:val="000000"/>
          <w:sz w:val="22"/>
          <w:szCs w:val="22"/>
        </w:rPr>
        <w:t>Do obowiązków lekarza należy:</w:t>
      </w:r>
    </w:p>
    <w:p w14:paraId="6F1CF08F" w14:textId="77777777" w:rsidR="0012119C" w:rsidRPr="00687FA3" w:rsidRDefault="0012119C" w:rsidP="0012119C">
      <w:pPr>
        <w:numPr>
          <w:ilvl w:val="0"/>
          <w:numId w:val="32"/>
        </w:numPr>
        <w:tabs>
          <w:tab w:val="left" w:pos="1050"/>
        </w:tabs>
        <w:jc w:val="both"/>
        <w:rPr>
          <w:color w:val="000000"/>
          <w:sz w:val="22"/>
          <w:szCs w:val="22"/>
        </w:rPr>
      </w:pPr>
      <w:r w:rsidRPr="00687FA3">
        <w:rPr>
          <w:color w:val="000000"/>
          <w:sz w:val="22"/>
          <w:szCs w:val="22"/>
        </w:rPr>
        <w:t>udzielanie świadczeń zdrowotnych w miejscu wykonywania przedmiotowej umowy, zgodnie z zasadami wiedzy lekarskiej i obowiązującymi standardami w danej dziedzinie medycyny;</w:t>
      </w:r>
    </w:p>
    <w:p w14:paraId="4445A246" w14:textId="77777777" w:rsidR="0012119C" w:rsidRPr="00687FA3" w:rsidRDefault="0012119C" w:rsidP="0012119C">
      <w:pPr>
        <w:numPr>
          <w:ilvl w:val="0"/>
          <w:numId w:val="32"/>
        </w:numPr>
        <w:tabs>
          <w:tab w:val="left" w:pos="1050"/>
        </w:tabs>
        <w:jc w:val="both"/>
        <w:rPr>
          <w:color w:val="000000"/>
          <w:sz w:val="22"/>
          <w:szCs w:val="22"/>
        </w:rPr>
      </w:pPr>
      <w:r w:rsidRPr="00687FA3">
        <w:rPr>
          <w:color w:val="000000"/>
          <w:sz w:val="22"/>
          <w:szCs w:val="22"/>
        </w:rPr>
        <w:t xml:space="preserve">współpraca z personelem </w:t>
      </w:r>
      <w:r>
        <w:rPr>
          <w:color w:val="000000"/>
          <w:sz w:val="22"/>
          <w:szCs w:val="22"/>
        </w:rPr>
        <w:t>Zakładu Radiologii</w:t>
      </w:r>
      <w:r w:rsidRPr="00B15A48">
        <w:rPr>
          <w:color w:val="000000"/>
          <w:sz w:val="22"/>
          <w:szCs w:val="22"/>
        </w:rPr>
        <w:t xml:space="preserve"> </w:t>
      </w:r>
      <w:r w:rsidRPr="00687FA3">
        <w:rPr>
          <w:color w:val="000000"/>
          <w:sz w:val="22"/>
          <w:szCs w:val="22"/>
        </w:rPr>
        <w:t>oraz innymi etatowymi i kontraktowymi pracownikami Szpitala w celu realizacji zadań przewidzianych umową;</w:t>
      </w:r>
    </w:p>
    <w:p w14:paraId="3E6F28E1" w14:textId="77777777" w:rsidR="0012119C" w:rsidRPr="00687FA3" w:rsidRDefault="0012119C" w:rsidP="0012119C">
      <w:pPr>
        <w:numPr>
          <w:ilvl w:val="0"/>
          <w:numId w:val="33"/>
        </w:numPr>
        <w:jc w:val="both"/>
        <w:rPr>
          <w:color w:val="000000"/>
          <w:sz w:val="22"/>
          <w:szCs w:val="22"/>
        </w:rPr>
      </w:pPr>
      <w:r w:rsidRPr="00687FA3">
        <w:rPr>
          <w:color w:val="000000"/>
          <w:sz w:val="22"/>
          <w:szCs w:val="22"/>
        </w:rPr>
        <w:t>Lekarz zobowiązany jest:</w:t>
      </w:r>
    </w:p>
    <w:p w14:paraId="49800439" w14:textId="77777777" w:rsidR="0012119C" w:rsidRPr="00687FA3" w:rsidRDefault="0012119C" w:rsidP="0012119C">
      <w:pPr>
        <w:numPr>
          <w:ilvl w:val="1"/>
          <w:numId w:val="33"/>
        </w:numPr>
        <w:jc w:val="both"/>
        <w:rPr>
          <w:color w:val="000000"/>
          <w:sz w:val="22"/>
          <w:szCs w:val="22"/>
        </w:rPr>
      </w:pPr>
      <w:r w:rsidRPr="00687FA3">
        <w:rPr>
          <w:color w:val="000000"/>
          <w:sz w:val="22"/>
          <w:szCs w:val="22"/>
        </w:rPr>
        <w:t>dbać o powierzone mu przez Udzielającego Zamówienia mienie;</w:t>
      </w:r>
    </w:p>
    <w:p w14:paraId="4F2ED94B" w14:textId="77777777" w:rsidR="0012119C" w:rsidRPr="00687FA3" w:rsidRDefault="0012119C" w:rsidP="0012119C">
      <w:pPr>
        <w:numPr>
          <w:ilvl w:val="1"/>
          <w:numId w:val="33"/>
        </w:numPr>
        <w:jc w:val="both"/>
        <w:rPr>
          <w:color w:val="000000"/>
          <w:sz w:val="22"/>
          <w:szCs w:val="22"/>
        </w:rPr>
      </w:pPr>
      <w:r w:rsidRPr="00687FA3">
        <w:rPr>
          <w:color w:val="000000"/>
          <w:sz w:val="22"/>
          <w:szCs w:val="22"/>
        </w:rPr>
        <w:t>przestrzegać tajemnicy zawodowej lub innej tajemnicy prawnie chronionej, zasad etyki i deontologii lekarskiej;</w:t>
      </w:r>
    </w:p>
    <w:p w14:paraId="5353033D" w14:textId="77777777" w:rsidR="0012119C" w:rsidRPr="00687FA3" w:rsidRDefault="0012119C" w:rsidP="0012119C">
      <w:pPr>
        <w:numPr>
          <w:ilvl w:val="1"/>
          <w:numId w:val="33"/>
        </w:numPr>
        <w:jc w:val="both"/>
        <w:rPr>
          <w:color w:val="000000"/>
          <w:sz w:val="22"/>
          <w:szCs w:val="22"/>
        </w:rPr>
      </w:pPr>
      <w:r w:rsidRPr="00687FA3">
        <w:rPr>
          <w:color w:val="000000"/>
          <w:sz w:val="22"/>
          <w:szCs w:val="22"/>
        </w:rPr>
        <w:t xml:space="preserve">przestrzegać ustalonych godzin świadczenia usług medycznych według </w:t>
      </w:r>
      <w:r w:rsidRPr="00687FA3">
        <w:rPr>
          <w:color w:val="000000"/>
          <w:sz w:val="22"/>
          <w:szCs w:val="22"/>
        </w:rPr>
        <w:tab/>
      </w:r>
      <w:r w:rsidRPr="00687FA3">
        <w:rPr>
          <w:color w:val="000000"/>
          <w:sz w:val="22"/>
          <w:szCs w:val="22"/>
        </w:rPr>
        <w:tab/>
        <w:t xml:space="preserve">        harmonogramu;</w:t>
      </w:r>
    </w:p>
    <w:p w14:paraId="32B011B4" w14:textId="74B2B574" w:rsidR="0012119C" w:rsidRPr="00687FA3" w:rsidRDefault="0012119C" w:rsidP="0012119C">
      <w:pPr>
        <w:numPr>
          <w:ilvl w:val="1"/>
          <w:numId w:val="33"/>
        </w:numPr>
        <w:jc w:val="both"/>
        <w:rPr>
          <w:color w:val="000000"/>
          <w:sz w:val="22"/>
          <w:szCs w:val="22"/>
        </w:rPr>
      </w:pPr>
      <w:r w:rsidRPr="00687FA3">
        <w:rPr>
          <w:color w:val="000000"/>
          <w:sz w:val="22"/>
          <w:szCs w:val="22"/>
        </w:rPr>
        <w:t xml:space="preserve">pozostawać w stałej gotowości do wykonywania świadczeń zdrowotnych zgodnie z harmonogramem na terenie </w:t>
      </w:r>
      <w:r w:rsidR="001B4632">
        <w:rPr>
          <w:color w:val="000000"/>
          <w:sz w:val="22"/>
          <w:szCs w:val="22"/>
        </w:rPr>
        <w:t>Zakładu Radiologii</w:t>
      </w:r>
    </w:p>
    <w:p w14:paraId="27A3F85D" w14:textId="77777777" w:rsidR="0012119C" w:rsidRPr="00687FA3" w:rsidRDefault="0012119C" w:rsidP="0012119C">
      <w:pPr>
        <w:numPr>
          <w:ilvl w:val="2"/>
          <w:numId w:val="33"/>
        </w:numPr>
        <w:jc w:val="both"/>
        <w:rPr>
          <w:color w:val="000000"/>
          <w:sz w:val="22"/>
          <w:szCs w:val="22"/>
        </w:rPr>
      </w:pPr>
      <w:r w:rsidRPr="00687FA3">
        <w:rPr>
          <w:color w:val="000000"/>
          <w:sz w:val="22"/>
          <w:szCs w:val="22"/>
        </w:rPr>
        <w:t>Przyjmujący Zamówienie ma prawo do przeprowadzenia konsultacji telefonicznej i porozumiewania się z ośrodkami szpitalnymi wyższego rzędu. Koszty powyższego komunikowania się ponosi Udzielający zamówienia.</w:t>
      </w:r>
    </w:p>
    <w:p w14:paraId="587BD6AF" w14:textId="77777777" w:rsidR="0012119C" w:rsidRPr="00687FA3" w:rsidRDefault="0012119C" w:rsidP="0012119C">
      <w:pPr>
        <w:numPr>
          <w:ilvl w:val="2"/>
          <w:numId w:val="33"/>
        </w:numPr>
        <w:tabs>
          <w:tab w:val="left" w:pos="1110"/>
        </w:tabs>
        <w:jc w:val="both"/>
        <w:rPr>
          <w:sz w:val="22"/>
          <w:szCs w:val="22"/>
        </w:rPr>
      </w:pPr>
      <w:r w:rsidRPr="00687FA3">
        <w:rPr>
          <w:color w:val="000000"/>
          <w:sz w:val="22"/>
          <w:szCs w:val="22"/>
        </w:rPr>
        <w:t xml:space="preserve">Przed zakończeniem udzielania świadczeń zdrowotnych do obowiązków lekarza należy poinformowanie Zastępcy Dyrektora ds. Medycznych, Kierownika </w:t>
      </w:r>
      <w:r>
        <w:rPr>
          <w:color w:val="000000"/>
          <w:sz w:val="22"/>
          <w:szCs w:val="22"/>
        </w:rPr>
        <w:t>Zakładu Radiologii</w:t>
      </w:r>
      <w:r w:rsidRPr="00687FA3">
        <w:rPr>
          <w:color w:val="000000"/>
          <w:sz w:val="22"/>
          <w:szCs w:val="22"/>
        </w:rPr>
        <w:t xml:space="preserve"> o wszystkich zauważonych, podczas udzielania świadczeń zdrowotnych, przypadkach naruszenia dyscypliny, niestosowania się do zarządzeń i instrukcji przez personel Szpitala oraz o zajściach wywołanych przez pacjentów ustnie lub przez złożenie meldunku w księdze raportów. </w:t>
      </w:r>
    </w:p>
    <w:p w14:paraId="21E7DBAE" w14:textId="77777777" w:rsidR="0012119C" w:rsidRDefault="0012119C" w:rsidP="0012119C">
      <w:pPr>
        <w:rPr>
          <w:sz w:val="24"/>
        </w:rPr>
        <w:sectPr w:rsidR="0012119C" w:rsidSect="00A05AB2">
          <w:footerReference w:type="even" r:id="rId8"/>
          <w:footerReference w:type="default" r:id="rId9"/>
          <w:footnotePr>
            <w:pos w:val="beneathText"/>
          </w:footnotePr>
          <w:pgSz w:w="11906" w:h="16838"/>
          <w:pgMar w:top="850" w:right="1134" w:bottom="1134" w:left="1134" w:header="708" w:footer="1344" w:gutter="0"/>
          <w:cols w:space="708"/>
        </w:sectPr>
      </w:pPr>
    </w:p>
    <w:p w14:paraId="56E36F76" w14:textId="77777777" w:rsidR="0012119C" w:rsidRDefault="0012119C" w:rsidP="0012119C">
      <w:pPr>
        <w:jc w:val="right"/>
        <w:rPr>
          <w:color w:val="000000"/>
          <w:sz w:val="24"/>
        </w:rPr>
      </w:pPr>
    </w:p>
    <w:p w14:paraId="6E37E61E" w14:textId="77777777" w:rsidR="0012119C" w:rsidRDefault="0012119C" w:rsidP="0012119C">
      <w:pPr>
        <w:jc w:val="right"/>
        <w:rPr>
          <w:b/>
          <w:bCs/>
          <w:color w:val="000000"/>
          <w:sz w:val="24"/>
        </w:rPr>
      </w:pPr>
      <w:r>
        <w:rPr>
          <w:b/>
          <w:bCs/>
          <w:color w:val="000000"/>
          <w:sz w:val="24"/>
        </w:rPr>
        <w:t>Załącznik Nr 4</w:t>
      </w:r>
    </w:p>
    <w:p w14:paraId="71840E72" w14:textId="77777777" w:rsidR="0012119C" w:rsidRDefault="0012119C" w:rsidP="0012119C">
      <w:pPr>
        <w:jc w:val="center"/>
        <w:rPr>
          <w:b/>
          <w:color w:val="000000"/>
          <w:sz w:val="24"/>
        </w:rPr>
      </w:pPr>
    </w:p>
    <w:p w14:paraId="722B2DDD" w14:textId="77777777" w:rsidR="0012119C" w:rsidRDefault="0012119C" w:rsidP="0012119C">
      <w:pPr>
        <w:jc w:val="center"/>
        <w:rPr>
          <w:b/>
          <w:color w:val="000000"/>
          <w:sz w:val="24"/>
        </w:rPr>
      </w:pPr>
      <w:r>
        <w:rPr>
          <w:b/>
          <w:color w:val="000000"/>
          <w:sz w:val="24"/>
        </w:rPr>
        <w:t xml:space="preserve">Zasady użytkowania sprzętu biurowego, aparatury medycznej </w:t>
      </w:r>
    </w:p>
    <w:p w14:paraId="7D8B5A43" w14:textId="77777777" w:rsidR="0012119C" w:rsidRDefault="0012119C" w:rsidP="0012119C">
      <w:pPr>
        <w:jc w:val="center"/>
        <w:rPr>
          <w:b/>
          <w:color w:val="000000"/>
          <w:sz w:val="24"/>
        </w:rPr>
      </w:pPr>
      <w:r>
        <w:rPr>
          <w:b/>
          <w:color w:val="000000"/>
          <w:sz w:val="24"/>
        </w:rPr>
        <w:t xml:space="preserve">oraz innych środków niezbędnych do udzielania świadczeń zdrowotnych </w:t>
      </w:r>
    </w:p>
    <w:p w14:paraId="6612BA98" w14:textId="77777777" w:rsidR="0012119C" w:rsidRDefault="0012119C" w:rsidP="0012119C">
      <w:pPr>
        <w:jc w:val="both"/>
        <w:rPr>
          <w:b/>
          <w:color w:val="000000"/>
          <w:sz w:val="24"/>
        </w:rPr>
      </w:pPr>
    </w:p>
    <w:p w14:paraId="778D359A" w14:textId="77777777" w:rsidR="0012119C" w:rsidRDefault="0012119C" w:rsidP="0012119C">
      <w:pPr>
        <w:numPr>
          <w:ilvl w:val="0"/>
          <w:numId w:val="34"/>
        </w:numPr>
        <w:jc w:val="both"/>
        <w:rPr>
          <w:color w:val="000000"/>
          <w:sz w:val="24"/>
        </w:rPr>
      </w:pPr>
      <w:r>
        <w:rPr>
          <w:color w:val="000000"/>
          <w:sz w:val="24"/>
        </w:rPr>
        <w:t>Przyjmujący Zamówienie w czasie udzielania świadczeń zdrowotnych korzysta:</w:t>
      </w:r>
    </w:p>
    <w:p w14:paraId="7F4E53B8" w14:textId="77777777" w:rsidR="0012119C" w:rsidRDefault="0012119C" w:rsidP="0012119C">
      <w:pPr>
        <w:numPr>
          <w:ilvl w:val="0"/>
          <w:numId w:val="18"/>
        </w:numPr>
        <w:jc w:val="both"/>
        <w:rPr>
          <w:color w:val="000000"/>
          <w:sz w:val="24"/>
        </w:rPr>
      </w:pPr>
      <w:r>
        <w:rPr>
          <w:color w:val="000000"/>
          <w:sz w:val="24"/>
        </w:rPr>
        <w:t>z bazy lokalowej Udzielającego Zamówienia, w tym z pomieszczeń ambulatoryjnych, pokoi wypoczynkowych i pomieszczeń socjalnych;</w:t>
      </w:r>
    </w:p>
    <w:p w14:paraId="7AEEC6EE" w14:textId="77777777" w:rsidR="0012119C" w:rsidRDefault="0012119C" w:rsidP="0012119C">
      <w:pPr>
        <w:numPr>
          <w:ilvl w:val="0"/>
          <w:numId w:val="18"/>
        </w:numPr>
        <w:jc w:val="both"/>
        <w:rPr>
          <w:color w:val="000000"/>
          <w:sz w:val="24"/>
        </w:rPr>
      </w:pPr>
      <w:r>
        <w:rPr>
          <w:color w:val="000000"/>
          <w:sz w:val="24"/>
        </w:rPr>
        <w:t>z aparatury i sprzętu medycznego będącego własnością (w używaniu) Udzielającego Zamówienia;</w:t>
      </w:r>
    </w:p>
    <w:p w14:paraId="355299DD" w14:textId="77777777" w:rsidR="0012119C" w:rsidRDefault="0012119C" w:rsidP="0012119C">
      <w:pPr>
        <w:numPr>
          <w:ilvl w:val="0"/>
          <w:numId w:val="18"/>
        </w:numPr>
        <w:jc w:val="both"/>
        <w:rPr>
          <w:color w:val="000000"/>
          <w:sz w:val="24"/>
        </w:rPr>
      </w:pPr>
      <w:r>
        <w:rPr>
          <w:color w:val="000000"/>
          <w:sz w:val="24"/>
        </w:rPr>
        <w:t xml:space="preserve">ze sprzętu biurowego (materiały biurowe, komputer, drukarka) będącego własnością </w:t>
      </w:r>
      <w:r>
        <w:rPr>
          <w:color w:val="000000"/>
          <w:sz w:val="24"/>
        </w:rPr>
        <w:br/>
        <w:t>(w używaniu) Udzielającego Zamówienia;</w:t>
      </w:r>
    </w:p>
    <w:p w14:paraId="3CE58170" w14:textId="77777777" w:rsidR="0012119C" w:rsidRDefault="0012119C" w:rsidP="0012119C">
      <w:pPr>
        <w:numPr>
          <w:ilvl w:val="0"/>
          <w:numId w:val="18"/>
        </w:numPr>
        <w:jc w:val="both"/>
        <w:rPr>
          <w:color w:val="000000"/>
          <w:sz w:val="24"/>
        </w:rPr>
      </w:pPr>
      <w:r>
        <w:rPr>
          <w:color w:val="000000"/>
          <w:sz w:val="24"/>
        </w:rPr>
        <w:t>ze środków transportu (podmiotów, z którymi Udzielający Zamówienia podpisał umowę),</w:t>
      </w:r>
    </w:p>
    <w:p w14:paraId="4BA36A79" w14:textId="77777777" w:rsidR="0012119C" w:rsidRDefault="0012119C" w:rsidP="0012119C">
      <w:pPr>
        <w:numPr>
          <w:ilvl w:val="0"/>
          <w:numId w:val="18"/>
        </w:numPr>
        <w:jc w:val="both"/>
        <w:rPr>
          <w:color w:val="000000"/>
          <w:sz w:val="24"/>
        </w:rPr>
      </w:pPr>
      <w:r>
        <w:rPr>
          <w:color w:val="000000"/>
          <w:sz w:val="24"/>
        </w:rPr>
        <w:t>z leków i materiałów opatrunkowych Udzielającego Zamówienia.</w:t>
      </w:r>
    </w:p>
    <w:p w14:paraId="5738740E" w14:textId="77777777" w:rsidR="0012119C" w:rsidRDefault="0012119C" w:rsidP="0012119C">
      <w:pPr>
        <w:numPr>
          <w:ilvl w:val="0"/>
          <w:numId w:val="35"/>
        </w:numPr>
        <w:jc w:val="both"/>
        <w:rPr>
          <w:color w:val="000000"/>
          <w:sz w:val="24"/>
        </w:rPr>
      </w:pPr>
      <w:r>
        <w:rPr>
          <w:color w:val="000000"/>
          <w:sz w:val="24"/>
        </w:rPr>
        <w:t xml:space="preserve">Korzystanie ze środków wymienionych w pkt. 1 może odbywać się </w:t>
      </w:r>
      <w:r>
        <w:rPr>
          <w:color w:val="000000"/>
          <w:sz w:val="24"/>
        </w:rPr>
        <w:br/>
        <w:t>w zakresie niezbędnym do udzielania zleconych umową świadczeń zdrowotnych i czynności administracyjnych.</w:t>
      </w:r>
    </w:p>
    <w:p w14:paraId="2BC91D98" w14:textId="77777777" w:rsidR="0012119C" w:rsidRDefault="0012119C" w:rsidP="0012119C">
      <w:pPr>
        <w:numPr>
          <w:ilvl w:val="0"/>
          <w:numId w:val="35"/>
        </w:numPr>
        <w:jc w:val="both"/>
        <w:rPr>
          <w:color w:val="000000"/>
          <w:sz w:val="24"/>
        </w:rPr>
      </w:pPr>
      <w:r>
        <w:rPr>
          <w:color w:val="000000"/>
          <w:sz w:val="24"/>
        </w:rPr>
        <w:t xml:space="preserve">Konserwacja i naprawy sprzętu, o którym mowa w pkt. 1 odbywa się na koszt Udzielającego Zamówienia, chyba że naprawa jest skutkiem niewłaściwego korzystania </w:t>
      </w:r>
      <w:r>
        <w:rPr>
          <w:color w:val="000000"/>
          <w:sz w:val="24"/>
        </w:rPr>
        <w:br/>
        <w:t>i uszkodzenia sprzętu i aparatury medycznej przez Przyjmującego Zamówienie. W takim przypadku ponosi on koszt naprawy urządzenia.</w:t>
      </w:r>
    </w:p>
    <w:p w14:paraId="5D812842" w14:textId="77777777" w:rsidR="0012119C" w:rsidRDefault="0012119C" w:rsidP="0012119C">
      <w:pPr>
        <w:numPr>
          <w:ilvl w:val="0"/>
          <w:numId w:val="35"/>
        </w:numPr>
        <w:jc w:val="both"/>
        <w:rPr>
          <w:color w:val="000000"/>
          <w:sz w:val="24"/>
        </w:rPr>
      </w:pPr>
      <w:r>
        <w:rPr>
          <w:color w:val="000000"/>
          <w:sz w:val="24"/>
        </w:rPr>
        <w:t>Przyjmujący Zamówienie nie może wykorzystywać środków, o których mowa w niniejszym załączniku na cele odpłatnego udzielania świadczeń zdrowotnych, chyba że odpłatność wynika z przepisów Udzielającego Zamówienia i jest pobierana na jego konto.</w:t>
      </w:r>
    </w:p>
    <w:p w14:paraId="3EF2563A" w14:textId="77777777" w:rsidR="0012119C" w:rsidRDefault="0012119C" w:rsidP="0012119C">
      <w:pPr>
        <w:numPr>
          <w:ilvl w:val="0"/>
          <w:numId w:val="35"/>
        </w:numPr>
        <w:jc w:val="both"/>
        <w:rPr>
          <w:color w:val="000000"/>
          <w:sz w:val="24"/>
        </w:rPr>
      </w:pPr>
      <w:r>
        <w:rPr>
          <w:color w:val="000000"/>
          <w:sz w:val="24"/>
        </w:rPr>
        <w:t xml:space="preserve">Przyjmujący Zamówienie nie odpowiada za skutki awarii powstałej w czasie użytkowania wadliwej aparatury Udzielającego Zamówienia w trakcie udzielania świadczeń zdrowotnych. </w:t>
      </w:r>
    </w:p>
    <w:p w14:paraId="71E2B846" w14:textId="77777777" w:rsidR="0012119C" w:rsidRDefault="0012119C" w:rsidP="0012119C">
      <w:pPr>
        <w:numPr>
          <w:ilvl w:val="0"/>
          <w:numId w:val="35"/>
        </w:numPr>
        <w:jc w:val="both"/>
        <w:rPr>
          <w:color w:val="000000"/>
          <w:sz w:val="24"/>
        </w:rPr>
      </w:pPr>
      <w:r>
        <w:rPr>
          <w:color w:val="000000"/>
          <w:sz w:val="24"/>
        </w:rPr>
        <w:t>Przyjmujący Zamówienie ma obowiązek sprawdzenia stanu sprawności aparatury medycznej przed jej użyciem, a jeśli awaria aparatury powstanie w trakcie udzielania zamówienia na świadczenia zdrowotne, ma obowiązek podjęcia wszelkich działań, które zminimalizują negatywne skutki tej awarii dla zdrowia pacjenta</w:t>
      </w:r>
    </w:p>
    <w:p w14:paraId="21C44107" w14:textId="77777777" w:rsidR="0012119C" w:rsidRDefault="0012119C" w:rsidP="0012119C">
      <w:pPr>
        <w:ind w:left="142"/>
        <w:jc w:val="right"/>
        <w:rPr>
          <w:b/>
          <w:bCs/>
          <w:color w:val="000000"/>
          <w:sz w:val="24"/>
        </w:rPr>
      </w:pPr>
    </w:p>
    <w:p w14:paraId="00FF7D18" w14:textId="77777777" w:rsidR="0012119C" w:rsidRDefault="0012119C" w:rsidP="0012119C">
      <w:pPr>
        <w:ind w:left="142"/>
        <w:jc w:val="right"/>
        <w:rPr>
          <w:b/>
          <w:bCs/>
          <w:color w:val="000000"/>
          <w:sz w:val="24"/>
        </w:rPr>
      </w:pPr>
    </w:p>
    <w:p w14:paraId="646EA323" w14:textId="77777777" w:rsidR="0012119C" w:rsidRDefault="0012119C" w:rsidP="0012119C">
      <w:pPr>
        <w:ind w:left="142"/>
        <w:jc w:val="right"/>
        <w:rPr>
          <w:b/>
          <w:bCs/>
          <w:color w:val="000000"/>
          <w:sz w:val="24"/>
        </w:rPr>
      </w:pPr>
    </w:p>
    <w:p w14:paraId="03755002" w14:textId="77777777" w:rsidR="0012119C" w:rsidRDefault="0012119C" w:rsidP="0012119C">
      <w:pPr>
        <w:rPr>
          <w:b/>
          <w:sz w:val="24"/>
        </w:rPr>
      </w:pPr>
    </w:p>
    <w:p w14:paraId="468B16F2" w14:textId="77777777" w:rsidR="0012119C" w:rsidRDefault="0012119C" w:rsidP="0012119C">
      <w:pPr>
        <w:rPr>
          <w:b/>
          <w:sz w:val="24"/>
        </w:rPr>
      </w:pPr>
    </w:p>
    <w:p w14:paraId="60FC20EC" w14:textId="77777777" w:rsidR="0012119C" w:rsidRDefault="0012119C" w:rsidP="0012119C">
      <w:pPr>
        <w:rPr>
          <w:b/>
          <w:sz w:val="24"/>
        </w:rPr>
      </w:pPr>
    </w:p>
    <w:p w14:paraId="4387E3DD" w14:textId="77777777" w:rsidR="0012119C" w:rsidRDefault="0012119C" w:rsidP="0012119C">
      <w:pPr>
        <w:rPr>
          <w:b/>
          <w:sz w:val="24"/>
        </w:rPr>
      </w:pPr>
    </w:p>
    <w:p w14:paraId="4F3D5EDD" w14:textId="77777777" w:rsidR="0012119C" w:rsidRDefault="0012119C" w:rsidP="0012119C">
      <w:pPr>
        <w:rPr>
          <w:b/>
          <w:sz w:val="24"/>
        </w:rPr>
      </w:pPr>
    </w:p>
    <w:p w14:paraId="006D2C5D" w14:textId="77777777" w:rsidR="0012119C" w:rsidRDefault="0012119C" w:rsidP="0012119C">
      <w:pPr>
        <w:rPr>
          <w:b/>
          <w:sz w:val="24"/>
        </w:rPr>
      </w:pPr>
    </w:p>
    <w:p w14:paraId="774BAAB9" w14:textId="77777777" w:rsidR="0012119C" w:rsidRDefault="0012119C" w:rsidP="0012119C">
      <w:pPr>
        <w:rPr>
          <w:b/>
          <w:sz w:val="24"/>
        </w:rPr>
      </w:pPr>
    </w:p>
    <w:p w14:paraId="2CE16B3A" w14:textId="77777777" w:rsidR="0012119C" w:rsidRDefault="0012119C" w:rsidP="0012119C">
      <w:pPr>
        <w:rPr>
          <w:b/>
          <w:sz w:val="24"/>
        </w:rPr>
      </w:pPr>
    </w:p>
    <w:p w14:paraId="5EDB645D" w14:textId="77777777" w:rsidR="0012119C" w:rsidRDefault="0012119C" w:rsidP="0012119C">
      <w:pPr>
        <w:rPr>
          <w:b/>
          <w:sz w:val="24"/>
        </w:rPr>
      </w:pPr>
    </w:p>
    <w:p w14:paraId="21A62AE3" w14:textId="77777777" w:rsidR="0012119C" w:rsidRDefault="0012119C" w:rsidP="0012119C">
      <w:pPr>
        <w:rPr>
          <w:b/>
          <w:sz w:val="24"/>
        </w:rPr>
      </w:pPr>
    </w:p>
    <w:p w14:paraId="7EC81DE7" w14:textId="77777777" w:rsidR="0012119C" w:rsidRDefault="0012119C" w:rsidP="0012119C">
      <w:pPr>
        <w:rPr>
          <w:b/>
          <w:sz w:val="24"/>
        </w:rPr>
      </w:pPr>
    </w:p>
    <w:p w14:paraId="5E302625" w14:textId="77777777" w:rsidR="0012119C" w:rsidRDefault="0012119C" w:rsidP="0012119C">
      <w:pPr>
        <w:rPr>
          <w:b/>
          <w:sz w:val="24"/>
        </w:rPr>
      </w:pPr>
    </w:p>
    <w:p w14:paraId="783443C3" w14:textId="77777777" w:rsidR="0012119C" w:rsidRDefault="0012119C" w:rsidP="0012119C">
      <w:pPr>
        <w:rPr>
          <w:b/>
          <w:sz w:val="24"/>
        </w:rPr>
      </w:pPr>
    </w:p>
    <w:p w14:paraId="738D5833" w14:textId="77777777" w:rsidR="00A05AB2" w:rsidRDefault="00A05AB2" w:rsidP="0012119C">
      <w:pPr>
        <w:rPr>
          <w:b/>
          <w:sz w:val="24"/>
        </w:rPr>
      </w:pPr>
    </w:p>
    <w:p w14:paraId="5CC26E8F" w14:textId="77777777" w:rsidR="0012119C" w:rsidRDefault="0012119C" w:rsidP="0012119C">
      <w:pPr>
        <w:rPr>
          <w:b/>
          <w:sz w:val="24"/>
        </w:rPr>
      </w:pPr>
    </w:p>
    <w:p w14:paraId="2A183ADE" w14:textId="77777777" w:rsidR="0012119C" w:rsidRPr="006B2772" w:rsidRDefault="0012119C" w:rsidP="0012119C">
      <w:pPr>
        <w:widowControl/>
        <w:suppressAutoHyphens w:val="0"/>
        <w:overflowPunct/>
        <w:autoSpaceDE/>
        <w:autoSpaceDN/>
        <w:adjustRightInd/>
        <w:spacing w:line="0" w:lineRule="atLeast"/>
        <w:ind w:left="7090" w:firstLine="709"/>
        <w:textAlignment w:val="auto"/>
        <w:rPr>
          <w:b/>
          <w:kern w:val="0"/>
          <w:sz w:val="22"/>
          <w:szCs w:val="22"/>
        </w:rPr>
      </w:pPr>
      <w:r w:rsidRPr="006B2772">
        <w:rPr>
          <w:b/>
          <w:kern w:val="0"/>
          <w:sz w:val="22"/>
          <w:szCs w:val="22"/>
        </w:rPr>
        <w:lastRenderedPageBreak/>
        <w:t>Załącznik Nr 5</w:t>
      </w:r>
    </w:p>
    <w:p w14:paraId="7E972518" w14:textId="77777777" w:rsidR="0012119C" w:rsidRPr="006B2772" w:rsidRDefault="0012119C" w:rsidP="0012119C">
      <w:pPr>
        <w:widowControl/>
        <w:suppressAutoHyphens w:val="0"/>
        <w:overflowPunct/>
        <w:autoSpaceDE/>
        <w:autoSpaceDN/>
        <w:adjustRightInd/>
        <w:spacing w:line="0" w:lineRule="atLeast"/>
        <w:jc w:val="center"/>
        <w:textAlignment w:val="auto"/>
        <w:rPr>
          <w:b/>
          <w:kern w:val="0"/>
          <w:sz w:val="22"/>
          <w:szCs w:val="22"/>
        </w:rPr>
      </w:pPr>
      <w:r w:rsidRPr="006B2772">
        <w:rPr>
          <w:b/>
          <w:kern w:val="0"/>
          <w:sz w:val="22"/>
          <w:szCs w:val="22"/>
        </w:rPr>
        <w:t xml:space="preserve">Wykaz czynności objętych umową z dnia </w:t>
      </w:r>
      <w:r>
        <w:rPr>
          <w:b/>
          <w:kern w:val="0"/>
          <w:sz w:val="22"/>
          <w:szCs w:val="22"/>
        </w:rPr>
        <w:t>01.06.</w:t>
      </w:r>
      <w:r w:rsidRPr="006B2772">
        <w:rPr>
          <w:b/>
          <w:kern w:val="0"/>
          <w:sz w:val="22"/>
          <w:szCs w:val="22"/>
        </w:rPr>
        <w:t>2022 r</w:t>
      </w:r>
    </w:p>
    <w:p w14:paraId="077710BE" w14:textId="77777777" w:rsidR="0012119C" w:rsidRPr="006B2772" w:rsidRDefault="0012119C" w:rsidP="0012119C">
      <w:pPr>
        <w:widowControl/>
        <w:suppressAutoHyphens w:val="0"/>
        <w:overflowPunct/>
        <w:autoSpaceDE/>
        <w:autoSpaceDN/>
        <w:adjustRightInd/>
        <w:spacing w:line="0" w:lineRule="atLeast"/>
        <w:ind w:right="40"/>
        <w:jc w:val="center"/>
        <w:textAlignment w:val="auto"/>
        <w:rPr>
          <w:b/>
          <w:kern w:val="0"/>
          <w:sz w:val="22"/>
          <w:szCs w:val="22"/>
        </w:rPr>
      </w:pPr>
      <w:r w:rsidRPr="006B2772">
        <w:rPr>
          <w:b/>
          <w:kern w:val="0"/>
          <w:sz w:val="22"/>
          <w:szCs w:val="22"/>
        </w:rPr>
        <w:t xml:space="preserve">związanych z pełnieniem funkcji </w:t>
      </w:r>
      <w:bookmarkStart w:id="6" w:name="_Hlk113958008"/>
      <w:r w:rsidRPr="006B2772">
        <w:rPr>
          <w:b/>
          <w:kern w:val="0"/>
          <w:sz w:val="22"/>
          <w:szCs w:val="22"/>
        </w:rPr>
        <w:t>Lekarza Kierującego</w:t>
      </w:r>
    </w:p>
    <w:p w14:paraId="7DCA08C9" w14:textId="77777777" w:rsidR="0012119C" w:rsidRPr="006B2772" w:rsidRDefault="0012119C" w:rsidP="0012119C">
      <w:pPr>
        <w:widowControl/>
        <w:suppressAutoHyphens w:val="0"/>
        <w:overflowPunct/>
        <w:autoSpaceDE/>
        <w:autoSpaceDN/>
        <w:adjustRightInd/>
        <w:spacing w:line="200" w:lineRule="exact"/>
        <w:jc w:val="center"/>
        <w:textAlignment w:val="auto"/>
        <w:rPr>
          <w:kern w:val="0"/>
          <w:sz w:val="22"/>
          <w:szCs w:val="22"/>
        </w:rPr>
      </w:pPr>
      <w:r w:rsidRPr="006B2772">
        <w:rPr>
          <w:b/>
          <w:kern w:val="0"/>
          <w:sz w:val="22"/>
          <w:szCs w:val="22"/>
        </w:rPr>
        <w:t>Zakładem Radiologii</w:t>
      </w:r>
    </w:p>
    <w:bookmarkEnd w:id="6"/>
    <w:p w14:paraId="4ABFF6F6" w14:textId="77777777" w:rsidR="0012119C" w:rsidRPr="006B2772" w:rsidRDefault="0012119C" w:rsidP="0012119C">
      <w:pPr>
        <w:widowControl/>
        <w:suppressAutoHyphens w:val="0"/>
        <w:overflowPunct/>
        <w:autoSpaceDE/>
        <w:autoSpaceDN/>
        <w:adjustRightInd/>
        <w:spacing w:line="352" w:lineRule="exact"/>
        <w:textAlignment w:val="auto"/>
        <w:rPr>
          <w:kern w:val="0"/>
          <w:sz w:val="22"/>
          <w:szCs w:val="22"/>
        </w:rPr>
      </w:pPr>
    </w:p>
    <w:p w14:paraId="41722398" w14:textId="77777777" w:rsidR="0012119C" w:rsidRPr="006B2772" w:rsidRDefault="0012119C" w:rsidP="0012119C">
      <w:pPr>
        <w:widowControl/>
        <w:suppressAutoHyphens w:val="0"/>
        <w:overflowPunct/>
        <w:autoSpaceDE/>
        <w:autoSpaceDN/>
        <w:adjustRightInd/>
        <w:spacing w:line="0" w:lineRule="atLeast"/>
        <w:ind w:left="100"/>
        <w:textAlignment w:val="auto"/>
        <w:rPr>
          <w:b/>
          <w:kern w:val="0"/>
          <w:sz w:val="22"/>
          <w:szCs w:val="22"/>
          <w:u w:val="single"/>
        </w:rPr>
      </w:pPr>
      <w:r w:rsidRPr="006B2772">
        <w:rPr>
          <w:b/>
          <w:kern w:val="0"/>
          <w:sz w:val="22"/>
          <w:szCs w:val="22"/>
          <w:u w:val="single"/>
        </w:rPr>
        <w:t>W zakresie organizacji zakładu</w:t>
      </w:r>
    </w:p>
    <w:p w14:paraId="52CC4B18" w14:textId="77777777" w:rsidR="0012119C" w:rsidRPr="006B2772" w:rsidRDefault="0012119C" w:rsidP="0012119C">
      <w:pPr>
        <w:widowControl/>
        <w:numPr>
          <w:ilvl w:val="0"/>
          <w:numId w:val="57"/>
        </w:numPr>
        <w:tabs>
          <w:tab w:val="left" w:pos="760"/>
        </w:tabs>
        <w:suppressAutoHyphens w:val="0"/>
        <w:overflowPunct/>
        <w:autoSpaceDE/>
        <w:autoSpaceDN/>
        <w:adjustRightInd/>
        <w:spacing w:line="236" w:lineRule="auto"/>
        <w:textAlignment w:val="auto"/>
        <w:rPr>
          <w:kern w:val="0"/>
          <w:sz w:val="22"/>
          <w:szCs w:val="22"/>
        </w:rPr>
      </w:pPr>
      <w:r w:rsidRPr="006B2772">
        <w:rPr>
          <w:kern w:val="0"/>
          <w:sz w:val="22"/>
          <w:szCs w:val="22"/>
        </w:rPr>
        <w:t>Ustalenie organizacji pracy Zakładu Radiologii.</w:t>
      </w:r>
    </w:p>
    <w:p w14:paraId="0269BF80" w14:textId="77777777" w:rsidR="0012119C" w:rsidRPr="006B2772" w:rsidRDefault="0012119C" w:rsidP="0012119C">
      <w:pPr>
        <w:widowControl/>
        <w:suppressAutoHyphens w:val="0"/>
        <w:overflowPunct/>
        <w:autoSpaceDE/>
        <w:autoSpaceDN/>
        <w:adjustRightInd/>
        <w:spacing w:line="12" w:lineRule="exact"/>
        <w:textAlignment w:val="auto"/>
        <w:rPr>
          <w:kern w:val="0"/>
          <w:sz w:val="22"/>
          <w:szCs w:val="22"/>
        </w:rPr>
      </w:pPr>
    </w:p>
    <w:p w14:paraId="2DE43491" w14:textId="7E3FBC03" w:rsidR="0012119C" w:rsidRPr="006B2772" w:rsidRDefault="0012119C" w:rsidP="0012119C">
      <w:pPr>
        <w:widowControl/>
        <w:numPr>
          <w:ilvl w:val="0"/>
          <w:numId w:val="57"/>
        </w:numPr>
        <w:tabs>
          <w:tab w:val="left" w:pos="760"/>
        </w:tabs>
        <w:suppressAutoHyphens w:val="0"/>
        <w:overflowPunct/>
        <w:autoSpaceDE/>
        <w:autoSpaceDN/>
        <w:adjustRightInd/>
        <w:spacing w:line="236" w:lineRule="auto"/>
        <w:jc w:val="both"/>
        <w:textAlignment w:val="auto"/>
        <w:rPr>
          <w:kern w:val="0"/>
          <w:sz w:val="22"/>
          <w:szCs w:val="22"/>
        </w:rPr>
      </w:pPr>
      <w:r w:rsidRPr="006B2772">
        <w:rPr>
          <w:kern w:val="0"/>
          <w:sz w:val="22"/>
          <w:szCs w:val="22"/>
        </w:rPr>
        <w:t>Podział czynności w zakresie zadań Zakładu określonych w Regulaminie organizacyjnym Szpitala ze szczególnym uwzględnieniem zapewnienia całodobowych świadczeń zdrowotnych w zakresie  badań RTG,</w:t>
      </w:r>
      <w:r w:rsidR="00F13231">
        <w:rPr>
          <w:kern w:val="0"/>
          <w:sz w:val="22"/>
          <w:szCs w:val="22"/>
        </w:rPr>
        <w:t xml:space="preserve"> </w:t>
      </w:r>
      <w:r w:rsidRPr="006B2772">
        <w:rPr>
          <w:kern w:val="0"/>
          <w:sz w:val="22"/>
          <w:szCs w:val="22"/>
        </w:rPr>
        <w:t>TK.</w:t>
      </w:r>
    </w:p>
    <w:p w14:paraId="26C178D2" w14:textId="77777777" w:rsidR="0012119C" w:rsidRPr="006B2772" w:rsidRDefault="0012119C" w:rsidP="0012119C">
      <w:pPr>
        <w:widowControl/>
        <w:suppressAutoHyphens w:val="0"/>
        <w:overflowPunct/>
        <w:autoSpaceDE/>
        <w:autoSpaceDN/>
        <w:adjustRightInd/>
        <w:spacing w:line="13" w:lineRule="exact"/>
        <w:textAlignment w:val="auto"/>
        <w:rPr>
          <w:kern w:val="0"/>
          <w:sz w:val="22"/>
          <w:szCs w:val="22"/>
        </w:rPr>
      </w:pPr>
    </w:p>
    <w:p w14:paraId="6744C81C" w14:textId="77777777" w:rsidR="0012119C" w:rsidRPr="006B2772" w:rsidRDefault="0012119C" w:rsidP="0012119C">
      <w:pPr>
        <w:widowControl/>
        <w:numPr>
          <w:ilvl w:val="0"/>
          <w:numId w:val="57"/>
        </w:numPr>
        <w:tabs>
          <w:tab w:val="left" w:pos="760"/>
        </w:tabs>
        <w:suppressAutoHyphens w:val="0"/>
        <w:overflowPunct/>
        <w:autoSpaceDE/>
        <w:autoSpaceDN/>
        <w:adjustRightInd/>
        <w:spacing w:line="234" w:lineRule="auto"/>
        <w:textAlignment w:val="auto"/>
        <w:rPr>
          <w:kern w:val="0"/>
          <w:sz w:val="22"/>
          <w:szCs w:val="22"/>
        </w:rPr>
      </w:pPr>
      <w:r w:rsidRPr="006B2772">
        <w:rPr>
          <w:kern w:val="0"/>
          <w:sz w:val="22"/>
          <w:szCs w:val="22"/>
        </w:rPr>
        <w:t>Nadzór oraz koordynacja prawidłowego toku pracy Zakładzie</w:t>
      </w:r>
    </w:p>
    <w:p w14:paraId="54BDC060" w14:textId="77777777" w:rsidR="0012119C" w:rsidRPr="006B2772" w:rsidRDefault="0012119C" w:rsidP="0012119C">
      <w:pPr>
        <w:widowControl/>
        <w:suppressAutoHyphens w:val="0"/>
        <w:overflowPunct/>
        <w:autoSpaceDE/>
        <w:autoSpaceDN/>
        <w:adjustRightInd/>
        <w:spacing w:line="0" w:lineRule="atLeast"/>
        <w:textAlignment w:val="auto"/>
        <w:rPr>
          <w:b/>
          <w:kern w:val="0"/>
          <w:sz w:val="22"/>
          <w:szCs w:val="22"/>
          <w:u w:val="single"/>
        </w:rPr>
      </w:pPr>
    </w:p>
    <w:p w14:paraId="0E89F36D" w14:textId="77777777" w:rsidR="0012119C" w:rsidRPr="00695039" w:rsidRDefault="0012119C" w:rsidP="0012119C">
      <w:pPr>
        <w:widowControl/>
        <w:overflowPunct/>
        <w:autoSpaceDN/>
        <w:adjustRightInd/>
        <w:jc w:val="both"/>
        <w:textAlignment w:val="auto"/>
        <w:rPr>
          <w:b/>
          <w:bCs/>
          <w:kern w:val="0"/>
          <w:sz w:val="22"/>
          <w:szCs w:val="22"/>
          <w:lang w:eastAsia="ar-SA"/>
        </w:rPr>
      </w:pPr>
      <w:r>
        <w:rPr>
          <w:b/>
          <w:bCs/>
          <w:kern w:val="0"/>
          <w:sz w:val="22"/>
          <w:szCs w:val="22"/>
          <w:lang w:eastAsia="ar-SA"/>
        </w:rPr>
        <w:t xml:space="preserve">Szczegółowe obowiązki: </w:t>
      </w:r>
    </w:p>
    <w:p w14:paraId="5D4C5A30" w14:textId="77777777" w:rsidR="0012119C" w:rsidRPr="00695039" w:rsidRDefault="0012119C" w:rsidP="0012119C">
      <w:pPr>
        <w:widowControl/>
        <w:overflowPunct/>
        <w:autoSpaceDN/>
        <w:adjustRightInd/>
        <w:jc w:val="both"/>
        <w:textAlignment w:val="auto"/>
        <w:rPr>
          <w:kern w:val="0"/>
          <w:sz w:val="22"/>
          <w:szCs w:val="22"/>
          <w:lang w:eastAsia="ar-SA"/>
        </w:rPr>
      </w:pPr>
      <w:r w:rsidRPr="00695039">
        <w:rPr>
          <w:kern w:val="0"/>
          <w:sz w:val="22"/>
          <w:szCs w:val="22"/>
          <w:lang w:eastAsia="ar-SA"/>
        </w:rPr>
        <w:t>W szczególności do obowiązków kierownika zakładu radiologii należy realizacja świadczeń zdrowotnych w zakresie:</w:t>
      </w:r>
    </w:p>
    <w:p w14:paraId="552CC91D"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 xml:space="preserve">1. Zapewnienie realizacji kompleksowych świadczeń </w:t>
      </w:r>
      <w:proofErr w:type="spellStart"/>
      <w:r w:rsidRPr="00695039">
        <w:rPr>
          <w:kern w:val="0"/>
          <w:sz w:val="22"/>
          <w:szCs w:val="22"/>
          <w:lang w:eastAsia="ar-SA"/>
        </w:rPr>
        <w:t>lekarskich-radiologicznych</w:t>
      </w:r>
      <w:proofErr w:type="spellEnd"/>
      <w:r w:rsidRPr="00695039">
        <w:rPr>
          <w:kern w:val="0"/>
          <w:sz w:val="22"/>
          <w:szCs w:val="22"/>
          <w:lang w:eastAsia="ar-SA"/>
        </w:rPr>
        <w:t xml:space="preserve"> i techników </w:t>
      </w:r>
      <w:proofErr w:type="spellStart"/>
      <w:r w:rsidRPr="00695039">
        <w:rPr>
          <w:kern w:val="0"/>
          <w:sz w:val="22"/>
          <w:szCs w:val="22"/>
          <w:lang w:eastAsia="ar-SA"/>
        </w:rPr>
        <w:t>rtg</w:t>
      </w:r>
      <w:proofErr w:type="spellEnd"/>
      <w:r w:rsidRPr="00695039">
        <w:rPr>
          <w:kern w:val="0"/>
          <w:sz w:val="22"/>
          <w:szCs w:val="22"/>
          <w:lang w:eastAsia="ar-SA"/>
        </w:rPr>
        <w:t>.</w:t>
      </w:r>
    </w:p>
    <w:p w14:paraId="322C4A08"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2. Systematyczne monitorowanie, analizowanie i ocenianie jakości świadczeń, stosowania metod pracy, wyposażenia Zakładu radiologii i obsługi stanowisk pracy.</w:t>
      </w:r>
    </w:p>
    <w:p w14:paraId="528AE606"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4. Opracowanie i wdrażanie standardów badań diagnostycznych.</w:t>
      </w:r>
    </w:p>
    <w:p w14:paraId="35A752F7"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5. Poszukiwanie i proponowanie nowych rozwiązań na rzecz poprawy jakości usług diagnostycznych.</w:t>
      </w:r>
    </w:p>
    <w:p w14:paraId="6F269EF3"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6. Ustalanie planu szkoleń personelu lekarskiego, techników RTG oraz pielęgniarki Zakładu Radiologii w porozumieniu z kierownikiem Zespołu Techników RTG.</w:t>
      </w:r>
    </w:p>
    <w:p w14:paraId="37ACCC96"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7.Planowanie rozwoju zawodowego podległego personelu.</w:t>
      </w:r>
    </w:p>
    <w:p w14:paraId="7B315727"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8.Uczestniczenie w spotkaniach powołanych w celu sprawniejszej realizacji wytyczonych zadań.</w:t>
      </w:r>
    </w:p>
    <w:p w14:paraId="2EE96A01"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9. Współpraca z kierownictwem Zakładu i kierownikami komórek organizacyjnych.</w:t>
      </w:r>
    </w:p>
    <w:p w14:paraId="4B948580"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10. Prowadzenie na bieżąco dokumentacji medycznej oraz nadzór nad prawidłowym prowadzeniem dokumentacji medycznej w tym elektronicznej w/g standardów przez lekarzy i techników RTG.</w:t>
      </w:r>
    </w:p>
    <w:p w14:paraId="1BD250E0"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11. Nadzór nad publikacją informacji dla pacjentów.</w:t>
      </w:r>
    </w:p>
    <w:p w14:paraId="6E755EE3"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12.Wykonywanie opisów zdjęć RTG, opisów badań tomografii komputerowej, opisów badań ultrasonograficznych.</w:t>
      </w:r>
    </w:p>
    <w:p w14:paraId="27C62F8A"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 xml:space="preserve">13. Wykonywanie badań kontrastowych aparatem </w:t>
      </w:r>
      <w:proofErr w:type="spellStart"/>
      <w:r w:rsidRPr="00695039">
        <w:rPr>
          <w:kern w:val="0"/>
          <w:sz w:val="22"/>
          <w:szCs w:val="22"/>
          <w:lang w:eastAsia="ar-SA"/>
        </w:rPr>
        <w:t>rtg</w:t>
      </w:r>
      <w:proofErr w:type="spellEnd"/>
      <w:r w:rsidRPr="00695039">
        <w:rPr>
          <w:kern w:val="0"/>
          <w:sz w:val="22"/>
          <w:szCs w:val="22"/>
          <w:lang w:eastAsia="ar-SA"/>
        </w:rPr>
        <w:t xml:space="preserve"> do </w:t>
      </w:r>
      <w:proofErr w:type="spellStart"/>
      <w:r w:rsidRPr="00695039">
        <w:rPr>
          <w:kern w:val="0"/>
          <w:sz w:val="22"/>
          <w:szCs w:val="22"/>
          <w:lang w:eastAsia="ar-SA"/>
        </w:rPr>
        <w:t>skopii</w:t>
      </w:r>
      <w:proofErr w:type="spellEnd"/>
      <w:r w:rsidRPr="00695039">
        <w:rPr>
          <w:kern w:val="0"/>
          <w:sz w:val="22"/>
          <w:szCs w:val="22"/>
          <w:lang w:eastAsia="ar-SA"/>
        </w:rPr>
        <w:t>.</w:t>
      </w:r>
    </w:p>
    <w:p w14:paraId="791A8B62"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14. Nadzór nad stosowaniem środków ochrony indywidualnej, zbiorowej przed promieniowaniem jonizującym.</w:t>
      </w:r>
    </w:p>
    <w:p w14:paraId="0A622F08"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15.Nadzór nad utrzymaniem czystości i higieny oraz przestrzeganiem procedur epidemiologicznych.</w:t>
      </w:r>
    </w:p>
    <w:p w14:paraId="73B30644"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16.Systematyczne zapoznawanie się ze zmianami prawnymi i wymaganiami publikowanymi przez NFZ, Ministerstwo Zdrowia dotyczącymi procesu udzielania świadczeń diagnostycznych w Zakładach Diagnostyki Obrazowej.</w:t>
      </w:r>
    </w:p>
    <w:p w14:paraId="36046008"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17.Stała współpraca z inspektorem ochrony radiologicznej celem zapewnienia maksymalnego bezpieczeństwa zdrowotnego pacjentów i personelu.</w:t>
      </w:r>
    </w:p>
    <w:p w14:paraId="60E4DA29"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18.Kierownik zakładu radiologii  pracuje zgodnie z grafikiem ustalonym w porozumieniu z pracodawcą.</w:t>
      </w:r>
    </w:p>
    <w:p w14:paraId="46924D22" w14:textId="77777777" w:rsidR="0012119C" w:rsidRPr="00695039" w:rsidRDefault="0012119C" w:rsidP="0012119C">
      <w:pPr>
        <w:widowControl/>
        <w:overflowPunct/>
        <w:autoSpaceDE/>
        <w:autoSpaceDN/>
        <w:adjustRightInd/>
        <w:jc w:val="both"/>
        <w:textAlignment w:val="auto"/>
        <w:rPr>
          <w:kern w:val="0"/>
          <w:sz w:val="22"/>
          <w:szCs w:val="22"/>
          <w:lang w:eastAsia="hi-IN" w:bidi="hi-IN"/>
        </w:rPr>
      </w:pPr>
      <w:r w:rsidRPr="00695039">
        <w:rPr>
          <w:kern w:val="0"/>
          <w:sz w:val="22"/>
          <w:szCs w:val="22"/>
          <w:lang w:eastAsia="ar-SA"/>
        </w:rPr>
        <w:t>19. Odpowiedzialny jest za należyty stan powierzonej mu aparatury, narzędzi i innego sprzętu, za który ponosi odpowiedzialność służbową .</w:t>
      </w:r>
    </w:p>
    <w:p w14:paraId="75A5DCF4" w14:textId="77777777" w:rsidR="0012119C" w:rsidRPr="006B2772" w:rsidRDefault="0012119C" w:rsidP="0012119C">
      <w:pPr>
        <w:widowControl/>
        <w:suppressAutoHyphens w:val="0"/>
        <w:overflowPunct/>
        <w:autoSpaceDE/>
        <w:autoSpaceDN/>
        <w:adjustRightInd/>
        <w:spacing w:line="0" w:lineRule="atLeast"/>
        <w:textAlignment w:val="auto"/>
        <w:rPr>
          <w:b/>
          <w:kern w:val="0"/>
          <w:sz w:val="22"/>
          <w:szCs w:val="22"/>
          <w:u w:val="single"/>
        </w:rPr>
      </w:pPr>
      <w:r w:rsidRPr="006B2772">
        <w:rPr>
          <w:kern w:val="0"/>
          <w:sz w:val="22"/>
          <w:szCs w:val="22"/>
          <w:lang w:eastAsia="hi-IN" w:bidi="hi-IN"/>
        </w:rPr>
        <w:t>20. Wykonywanie innych czynności związanych bezpośrednio z pracą zawodową zleconych przez Z-</w:t>
      </w:r>
      <w:proofErr w:type="spellStart"/>
      <w:r w:rsidRPr="006B2772">
        <w:rPr>
          <w:kern w:val="0"/>
          <w:sz w:val="22"/>
          <w:szCs w:val="22"/>
          <w:lang w:eastAsia="hi-IN" w:bidi="hi-IN"/>
        </w:rPr>
        <w:t>cę</w:t>
      </w:r>
      <w:proofErr w:type="spellEnd"/>
      <w:r w:rsidRPr="006B2772">
        <w:rPr>
          <w:kern w:val="0"/>
          <w:sz w:val="22"/>
          <w:szCs w:val="22"/>
          <w:lang w:eastAsia="hi-IN" w:bidi="hi-IN"/>
        </w:rPr>
        <w:t xml:space="preserve"> dyrektora ds. medycznych.</w:t>
      </w:r>
    </w:p>
    <w:p w14:paraId="771A610B" w14:textId="77777777" w:rsidR="0012119C" w:rsidRPr="006B2772" w:rsidRDefault="0012119C" w:rsidP="0012119C">
      <w:pPr>
        <w:widowControl/>
        <w:suppressAutoHyphens w:val="0"/>
        <w:overflowPunct/>
        <w:autoSpaceDE/>
        <w:autoSpaceDN/>
        <w:adjustRightInd/>
        <w:spacing w:line="0" w:lineRule="atLeast"/>
        <w:textAlignment w:val="auto"/>
        <w:rPr>
          <w:b/>
          <w:kern w:val="0"/>
          <w:sz w:val="22"/>
          <w:szCs w:val="22"/>
          <w:u w:val="single"/>
        </w:rPr>
      </w:pPr>
      <w:r w:rsidRPr="006B2772">
        <w:rPr>
          <w:kern w:val="0"/>
          <w:sz w:val="22"/>
          <w:szCs w:val="22"/>
        </w:rPr>
        <w:t>Znajomość i przestrzeganie przepisów dotyczących ochrony zdrowia, a w szczególności:</w:t>
      </w:r>
    </w:p>
    <w:p w14:paraId="4A09CC1F" w14:textId="77777777" w:rsidR="0012119C" w:rsidRPr="006B2772" w:rsidRDefault="0012119C" w:rsidP="0012119C">
      <w:pPr>
        <w:widowControl/>
        <w:suppressAutoHyphens w:val="0"/>
        <w:overflowPunct/>
        <w:autoSpaceDE/>
        <w:autoSpaceDN/>
        <w:adjustRightInd/>
        <w:spacing w:line="12" w:lineRule="exact"/>
        <w:textAlignment w:val="auto"/>
        <w:rPr>
          <w:kern w:val="0"/>
          <w:sz w:val="22"/>
          <w:szCs w:val="22"/>
        </w:rPr>
      </w:pPr>
    </w:p>
    <w:p w14:paraId="74E8951B" w14:textId="25FC016A" w:rsidR="0012119C" w:rsidRPr="006B2772" w:rsidRDefault="0012119C" w:rsidP="0012119C">
      <w:pPr>
        <w:widowControl/>
        <w:numPr>
          <w:ilvl w:val="3"/>
          <w:numId w:val="11"/>
        </w:numPr>
        <w:tabs>
          <w:tab w:val="left" w:pos="920"/>
        </w:tabs>
        <w:suppressAutoHyphens w:val="0"/>
        <w:overflowPunct/>
        <w:autoSpaceDE/>
        <w:autoSpaceDN/>
        <w:adjustRightInd/>
        <w:spacing w:line="234" w:lineRule="auto"/>
        <w:textAlignment w:val="auto"/>
        <w:rPr>
          <w:kern w:val="0"/>
          <w:sz w:val="22"/>
          <w:szCs w:val="22"/>
        </w:rPr>
      </w:pPr>
      <w:r w:rsidRPr="006B2772">
        <w:rPr>
          <w:kern w:val="0"/>
          <w:sz w:val="22"/>
          <w:szCs w:val="22"/>
        </w:rPr>
        <w:t xml:space="preserve">ustawy z dnia 15 kwietnia 2011 o działalności leczniczej </w:t>
      </w:r>
      <w:r w:rsidRPr="006B2772">
        <w:rPr>
          <w:color w:val="000000"/>
          <w:sz w:val="22"/>
          <w:szCs w:val="22"/>
        </w:rPr>
        <w:t>(tekst jednolity Dz. U. z 202</w:t>
      </w:r>
      <w:ins w:id="7" w:author="Karolina Wiencaszek" w:date="2022-09-13T10:41:00Z">
        <w:r w:rsidR="00F34962">
          <w:rPr>
            <w:color w:val="000000"/>
            <w:sz w:val="22"/>
            <w:szCs w:val="22"/>
          </w:rPr>
          <w:t>2</w:t>
        </w:r>
      </w:ins>
      <w:r w:rsidRPr="006B2772">
        <w:rPr>
          <w:color w:val="000000"/>
          <w:sz w:val="22"/>
          <w:szCs w:val="22"/>
        </w:rPr>
        <w:t xml:space="preserve">r., poz. </w:t>
      </w:r>
      <w:r w:rsidR="00F34962">
        <w:rPr>
          <w:color w:val="000000"/>
          <w:sz w:val="22"/>
          <w:szCs w:val="22"/>
        </w:rPr>
        <w:t xml:space="preserve">633 </w:t>
      </w:r>
      <w:r w:rsidRPr="006B2772">
        <w:rPr>
          <w:color w:val="000000"/>
          <w:sz w:val="22"/>
          <w:szCs w:val="22"/>
        </w:rPr>
        <w:t xml:space="preserve">z </w:t>
      </w:r>
      <w:proofErr w:type="spellStart"/>
      <w:r w:rsidRPr="006B2772">
        <w:rPr>
          <w:color w:val="000000"/>
          <w:sz w:val="22"/>
          <w:szCs w:val="22"/>
        </w:rPr>
        <w:t>późń</w:t>
      </w:r>
      <w:proofErr w:type="spellEnd"/>
      <w:r w:rsidRPr="006B2772">
        <w:rPr>
          <w:color w:val="000000"/>
          <w:sz w:val="22"/>
          <w:szCs w:val="22"/>
        </w:rPr>
        <w:t>. zm</w:t>
      </w:r>
      <w:r w:rsidRPr="006B2772">
        <w:rPr>
          <w:kern w:val="0"/>
          <w:sz w:val="22"/>
          <w:szCs w:val="22"/>
        </w:rPr>
        <w:t>.),</w:t>
      </w:r>
    </w:p>
    <w:p w14:paraId="19AD1077" w14:textId="77777777" w:rsidR="0012119C" w:rsidRPr="006B2772" w:rsidRDefault="0012119C" w:rsidP="0012119C">
      <w:pPr>
        <w:widowControl/>
        <w:numPr>
          <w:ilvl w:val="3"/>
          <w:numId w:val="11"/>
        </w:numPr>
        <w:tabs>
          <w:tab w:val="left" w:pos="920"/>
        </w:tabs>
        <w:suppressAutoHyphens w:val="0"/>
        <w:overflowPunct/>
        <w:autoSpaceDE/>
        <w:autoSpaceDN/>
        <w:adjustRightInd/>
        <w:spacing w:line="234" w:lineRule="auto"/>
        <w:textAlignment w:val="auto"/>
        <w:rPr>
          <w:kern w:val="0"/>
          <w:sz w:val="22"/>
          <w:szCs w:val="22"/>
        </w:rPr>
      </w:pPr>
      <w:r w:rsidRPr="006B2772">
        <w:rPr>
          <w:kern w:val="0"/>
          <w:sz w:val="22"/>
          <w:szCs w:val="22"/>
        </w:rPr>
        <w:t xml:space="preserve">ustawy z dnia 27 sierpnia 2004 r. o świadczeniach opieki zdrowotnej finansowanych ze środków publicznych (tekst jednolity </w:t>
      </w:r>
      <w:r w:rsidRPr="006B2772">
        <w:rPr>
          <w:sz w:val="22"/>
          <w:szCs w:val="22"/>
        </w:rPr>
        <w:t xml:space="preserve">Dz.U.2021.0.1285 </w:t>
      </w:r>
      <w:r w:rsidRPr="006B2772">
        <w:rPr>
          <w:kern w:val="0"/>
          <w:sz w:val="22"/>
          <w:szCs w:val="22"/>
        </w:rPr>
        <w:t>ze zm.),</w:t>
      </w:r>
    </w:p>
    <w:p w14:paraId="1F5D6F30" w14:textId="77777777" w:rsidR="0012119C" w:rsidRPr="006B2772" w:rsidRDefault="0012119C" w:rsidP="0012119C">
      <w:pPr>
        <w:widowControl/>
        <w:numPr>
          <w:ilvl w:val="3"/>
          <w:numId w:val="11"/>
        </w:numPr>
        <w:tabs>
          <w:tab w:val="left" w:pos="928"/>
        </w:tabs>
        <w:suppressAutoHyphens w:val="0"/>
        <w:overflowPunct/>
        <w:autoSpaceDE/>
        <w:autoSpaceDN/>
        <w:adjustRightInd/>
        <w:spacing w:line="234" w:lineRule="auto"/>
        <w:textAlignment w:val="auto"/>
        <w:rPr>
          <w:kern w:val="0"/>
          <w:sz w:val="22"/>
          <w:szCs w:val="22"/>
        </w:rPr>
      </w:pPr>
      <w:r w:rsidRPr="006B2772">
        <w:rPr>
          <w:kern w:val="0"/>
          <w:sz w:val="22"/>
          <w:szCs w:val="22"/>
        </w:rPr>
        <w:t>ustawy z dnia 5 grudnia 1996 r. o zawodach lekarza i lekarza dentysty (</w:t>
      </w:r>
      <w:r w:rsidRPr="006B2772">
        <w:rPr>
          <w:color w:val="000000"/>
          <w:sz w:val="22"/>
          <w:szCs w:val="22"/>
        </w:rPr>
        <w:t>tekst jednolity Dz. U. z 2021r., poz. 790</w:t>
      </w:r>
      <w:r w:rsidRPr="006B2772">
        <w:rPr>
          <w:kern w:val="0"/>
          <w:sz w:val="22"/>
          <w:szCs w:val="22"/>
        </w:rPr>
        <w:t>),</w:t>
      </w:r>
    </w:p>
    <w:p w14:paraId="5E7F42A0" w14:textId="77777777" w:rsidR="0012119C" w:rsidRPr="006B2772" w:rsidRDefault="0012119C" w:rsidP="0012119C">
      <w:pPr>
        <w:widowControl/>
        <w:numPr>
          <w:ilvl w:val="3"/>
          <w:numId w:val="11"/>
        </w:numPr>
        <w:tabs>
          <w:tab w:val="left" w:pos="928"/>
        </w:tabs>
        <w:suppressAutoHyphens w:val="0"/>
        <w:overflowPunct/>
        <w:autoSpaceDE/>
        <w:autoSpaceDN/>
        <w:adjustRightInd/>
        <w:spacing w:line="234" w:lineRule="auto"/>
        <w:textAlignment w:val="auto"/>
        <w:rPr>
          <w:kern w:val="0"/>
          <w:sz w:val="22"/>
          <w:szCs w:val="22"/>
        </w:rPr>
      </w:pPr>
      <w:r w:rsidRPr="006B2772">
        <w:rPr>
          <w:kern w:val="0"/>
          <w:sz w:val="22"/>
          <w:szCs w:val="22"/>
        </w:rPr>
        <w:t>ustawy z dnia 6 listopada 2008 r. o prawach pacjenta i Rzeczniku Praw Pacjenta (tekst jednolity Dz.U. z 2021 r. poz. 1468 ze zm.),</w:t>
      </w:r>
    </w:p>
    <w:p w14:paraId="532BEB2F" w14:textId="77777777" w:rsidR="0012119C" w:rsidRPr="006B2772" w:rsidRDefault="0012119C" w:rsidP="0012119C">
      <w:pPr>
        <w:widowControl/>
        <w:numPr>
          <w:ilvl w:val="3"/>
          <w:numId w:val="11"/>
        </w:numPr>
        <w:tabs>
          <w:tab w:val="left" w:pos="928"/>
        </w:tabs>
        <w:suppressAutoHyphens w:val="0"/>
        <w:overflowPunct/>
        <w:autoSpaceDE/>
        <w:autoSpaceDN/>
        <w:adjustRightInd/>
        <w:spacing w:line="234" w:lineRule="auto"/>
        <w:textAlignment w:val="auto"/>
        <w:rPr>
          <w:kern w:val="0"/>
          <w:sz w:val="22"/>
          <w:szCs w:val="22"/>
        </w:rPr>
      </w:pPr>
      <w:r w:rsidRPr="006B2772">
        <w:rPr>
          <w:kern w:val="0"/>
          <w:sz w:val="22"/>
          <w:szCs w:val="22"/>
        </w:rPr>
        <w:lastRenderedPageBreak/>
        <w:t>ustawy z dnia 5 grudnia 2008 r. o zapobieganiu oraz zwalczaniu zakażeń i chorób zakaźnych u ludzi (tekst jednolity Dz.U. 2021, poz.2069)</w:t>
      </w:r>
    </w:p>
    <w:p w14:paraId="56EA5BF7" w14:textId="77777777" w:rsidR="0012119C" w:rsidRPr="006B2772" w:rsidRDefault="0012119C" w:rsidP="0012119C">
      <w:pPr>
        <w:widowControl/>
        <w:suppressAutoHyphens w:val="0"/>
        <w:overflowPunct/>
        <w:autoSpaceDE/>
        <w:autoSpaceDN/>
        <w:adjustRightInd/>
        <w:spacing w:line="282" w:lineRule="exact"/>
        <w:textAlignment w:val="auto"/>
        <w:rPr>
          <w:b/>
          <w:bCs/>
          <w:kern w:val="0"/>
          <w:sz w:val="22"/>
          <w:szCs w:val="22"/>
        </w:rPr>
      </w:pPr>
    </w:p>
    <w:p w14:paraId="77D6F02A" w14:textId="77777777" w:rsidR="0012119C" w:rsidRPr="006B2772" w:rsidRDefault="0012119C" w:rsidP="0012119C">
      <w:pPr>
        <w:tabs>
          <w:tab w:val="left" w:pos="709"/>
        </w:tabs>
        <w:overflowPunct/>
        <w:autoSpaceDE/>
        <w:autoSpaceDN/>
        <w:adjustRightInd/>
        <w:snapToGrid w:val="0"/>
        <w:spacing w:line="360" w:lineRule="auto"/>
        <w:jc w:val="both"/>
        <w:textAlignment w:val="auto"/>
        <w:rPr>
          <w:rFonts w:eastAsia="Lucida Sans Unicode"/>
          <w:b/>
          <w:bCs/>
          <w:sz w:val="22"/>
          <w:szCs w:val="22"/>
          <w:lang w:eastAsia="hi-IN" w:bidi="hi-IN"/>
        </w:rPr>
      </w:pPr>
      <w:r w:rsidRPr="006B2772">
        <w:rPr>
          <w:rFonts w:eastAsia="Lucida Sans Unicode"/>
          <w:b/>
          <w:bCs/>
          <w:sz w:val="22"/>
          <w:szCs w:val="22"/>
          <w:lang w:eastAsia="hi-IN" w:bidi="hi-IN"/>
        </w:rPr>
        <w:t>Kierownik zakładu radiologii odpowiedzialny jest za:</w:t>
      </w:r>
    </w:p>
    <w:p w14:paraId="0BC86882" w14:textId="77777777" w:rsidR="0012119C" w:rsidRPr="006B2772" w:rsidRDefault="0012119C" w:rsidP="0012119C">
      <w:pPr>
        <w:tabs>
          <w:tab w:val="left" w:pos="709"/>
        </w:tabs>
        <w:overflowPunct/>
        <w:autoSpaceDE/>
        <w:autoSpaceDN/>
        <w:adjustRightInd/>
        <w:jc w:val="both"/>
        <w:textAlignment w:val="auto"/>
        <w:rPr>
          <w:rFonts w:eastAsia="Lucida Sans Unicode"/>
          <w:sz w:val="22"/>
          <w:szCs w:val="22"/>
          <w:lang w:eastAsia="hi-IN" w:bidi="hi-IN"/>
        </w:rPr>
      </w:pPr>
      <w:r w:rsidRPr="006B2772">
        <w:rPr>
          <w:rFonts w:eastAsia="Lucida Sans Unicode"/>
          <w:sz w:val="22"/>
          <w:szCs w:val="22"/>
          <w:lang w:eastAsia="hi-IN" w:bidi="hi-IN"/>
        </w:rPr>
        <w:t>1. Zapewnienie wysokiej jakości usług diagnostycznych świadczonych przez podległy personel.</w:t>
      </w:r>
    </w:p>
    <w:p w14:paraId="225DF069" w14:textId="77777777" w:rsidR="0012119C" w:rsidRPr="006B2772" w:rsidRDefault="0012119C" w:rsidP="0012119C">
      <w:pPr>
        <w:tabs>
          <w:tab w:val="left" w:pos="709"/>
        </w:tabs>
        <w:overflowPunct/>
        <w:autoSpaceDE/>
        <w:autoSpaceDN/>
        <w:adjustRightInd/>
        <w:jc w:val="both"/>
        <w:textAlignment w:val="auto"/>
        <w:rPr>
          <w:rFonts w:eastAsia="Lucida Sans Unicode"/>
          <w:sz w:val="22"/>
          <w:szCs w:val="22"/>
          <w:lang w:eastAsia="hi-IN" w:bidi="hi-IN"/>
        </w:rPr>
      </w:pPr>
      <w:r w:rsidRPr="006B2772">
        <w:rPr>
          <w:rFonts w:eastAsia="Lucida Sans Unicode"/>
          <w:sz w:val="22"/>
          <w:szCs w:val="22"/>
          <w:lang w:eastAsia="hi-IN" w:bidi="hi-IN"/>
        </w:rPr>
        <w:t xml:space="preserve">2.Organizację pracy podległych lekarzy, techników </w:t>
      </w:r>
      <w:proofErr w:type="spellStart"/>
      <w:r w:rsidRPr="006B2772">
        <w:rPr>
          <w:rFonts w:eastAsia="Lucida Sans Unicode"/>
          <w:sz w:val="22"/>
          <w:szCs w:val="22"/>
          <w:lang w:eastAsia="hi-IN" w:bidi="hi-IN"/>
        </w:rPr>
        <w:t>rtg</w:t>
      </w:r>
      <w:proofErr w:type="spellEnd"/>
      <w:r w:rsidRPr="006B2772">
        <w:rPr>
          <w:rFonts w:eastAsia="Lucida Sans Unicode"/>
          <w:sz w:val="22"/>
          <w:szCs w:val="22"/>
          <w:lang w:eastAsia="hi-IN" w:bidi="hi-IN"/>
        </w:rPr>
        <w:t xml:space="preserve"> i pielęgniarki.</w:t>
      </w:r>
    </w:p>
    <w:p w14:paraId="08DCB3EE" w14:textId="77777777" w:rsidR="0012119C" w:rsidRPr="006B2772" w:rsidRDefault="0012119C" w:rsidP="0012119C">
      <w:pPr>
        <w:tabs>
          <w:tab w:val="left" w:pos="709"/>
        </w:tabs>
        <w:overflowPunct/>
        <w:autoSpaceDE/>
        <w:autoSpaceDN/>
        <w:adjustRightInd/>
        <w:jc w:val="both"/>
        <w:textAlignment w:val="auto"/>
        <w:rPr>
          <w:rFonts w:eastAsia="Lucida Sans Unicode"/>
          <w:sz w:val="22"/>
          <w:szCs w:val="22"/>
          <w:lang w:eastAsia="hi-IN" w:bidi="hi-IN"/>
        </w:rPr>
      </w:pPr>
      <w:r w:rsidRPr="006B2772">
        <w:rPr>
          <w:rFonts w:eastAsia="Lucida Sans Unicode"/>
          <w:sz w:val="22"/>
          <w:szCs w:val="22"/>
          <w:lang w:eastAsia="hi-IN" w:bidi="hi-IN"/>
        </w:rPr>
        <w:t>3. Ponosi odpowiedzialność za rozpatrywanie skarg i wniosków składanych przez pacjentów i podległy personel.</w:t>
      </w:r>
    </w:p>
    <w:p w14:paraId="15EF6564" w14:textId="77777777" w:rsidR="0012119C" w:rsidRPr="006B2772" w:rsidRDefault="0012119C" w:rsidP="0012119C">
      <w:pPr>
        <w:tabs>
          <w:tab w:val="left" w:pos="709"/>
        </w:tabs>
        <w:overflowPunct/>
        <w:autoSpaceDE/>
        <w:autoSpaceDN/>
        <w:adjustRightInd/>
        <w:jc w:val="both"/>
        <w:textAlignment w:val="auto"/>
        <w:rPr>
          <w:rFonts w:eastAsia="Lucida Sans Unicode"/>
          <w:sz w:val="22"/>
          <w:szCs w:val="22"/>
          <w:lang w:eastAsia="hi-IN" w:bidi="hi-IN"/>
        </w:rPr>
      </w:pPr>
      <w:r w:rsidRPr="006B2772">
        <w:rPr>
          <w:rFonts w:eastAsia="Lucida Sans Unicode"/>
          <w:sz w:val="22"/>
          <w:szCs w:val="22"/>
          <w:lang w:eastAsia="hi-IN" w:bidi="hi-IN"/>
        </w:rPr>
        <w:t>4. Prawidłowość dokumentacji medycznej papierowej i elektronicznej prowadzonej w Zakładzie Radiologii.</w:t>
      </w:r>
    </w:p>
    <w:p w14:paraId="1C115C16" w14:textId="3CA28F6B" w:rsidR="0012119C" w:rsidRPr="006B2772" w:rsidRDefault="0012119C" w:rsidP="0012119C">
      <w:pPr>
        <w:tabs>
          <w:tab w:val="left" w:pos="709"/>
        </w:tabs>
        <w:overflowPunct/>
        <w:autoSpaceDE/>
        <w:autoSpaceDN/>
        <w:adjustRightInd/>
        <w:jc w:val="both"/>
        <w:textAlignment w:val="auto"/>
        <w:rPr>
          <w:rFonts w:eastAsia="Lucida Sans Unicode"/>
          <w:sz w:val="22"/>
          <w:szCs w:val="22"/>
          <w:lang w:eastAsia="hi-IN" w:bidi="hi-IN"/>
        </w:rPr>
      </w:pPr>
      <w:r w:rsidRPr="006B2772">
        <w:rPr>
          <w:rFonts w:eastAsia="Lucida Sans Unicode"/>
          <w:sz w:val="22"/>
          <w:szCs w:val="22"/>
          <w:lang w:eastAsia="hi-IN" w:bidi="hi-IN"/>
        </w:rPr>
        <w:t xml:space="preserve">5. Wykonywanie usług  pracowni RTG (szpital-przychodnia),USG/TK w pełni zabezpieczające potrzeby zakładu co do ilości jakości, ciągłości </w:t>
      </w:r>
      <w:r w:rsidR="00F13231">
        <w:rPr>
          <w:rFonts w:eastAsia="Lucida Sans Unicode"/>
          <w:sz w:val="22"/>
          <w:szCs w:val="22"/>
          <w:lang w:eastAsia="hi-IN" w:bidi="hi-IN"/>
        </w:rPr>
        <w:t xml:space="preserve">(z wykluczeniem USG) </w:t>
      </w:r>
      <w:r w:rsidRPr="006B2772">
        <w:rPr>
          <w:rFonts w:eastAsia="Lucida Sans Unicode"/>
          <w:sz w:val="22"/>
          <w:szCs w:val="22"/>
          <w:lang w:eastAsia="hi-IN" w:bidi="hi-IN"/>
        </w:rPr>
        <w:t>i czasu.</w:t>
      </w:r>
    </w:p>
    <w:p w14:paraId="610678A7" w14:textId="77777777" w:rsidR="0012119C" w:rsidRPr="006B2772" w:rsidRDefault="0012119C" w:rsidP="0012119C">
      <w:pPr>
        <w:tabs>
          <w:tab w:val="left" w:pos="709"/>
        </w:tabs>
        <w:overflowPunct/>
        <w:autoSpaceDE/>
        <w:autoSpaceDN/>
        <w:adjustRightInd/>
        <w:jc w:val="both"/>
        <w:textAlignment w:val="auto"/>
        <w:rPr>
          <w:rFonts w:eastAsia="Lucida Sans Unicode"/>
          <w:sz w:val="22"/>
          <w:szCs w:val="22"/>
          <w:lang w:eastAsia="hi-IN" w:bidi="hi-IN"/>
        </w:rPr>
      </w:pPr>
      <w:r w:rsidRPr="006B2772">
        <w:rPr>
          <w:rFonts w:eastAsia="Lucida Sans Unicode"/>
          <w:sz w:val="22"/>
          <w:szCs w:val="22"/>
          <w:lang w:eastAsia="hi-IN" w:bidi="hi-IN"/>
        </w:rPr>
        <w:t>6. Organizację procesu usuwania uchybień, usterek awarii sprzętu diagnostycznego.</w:t>
      </w:r>
    </w:p>
    <w:p w14:paraId="504F9581" w14:textId="77777777" w:rsidR="0012119C" w:rsidRPr="006B2772" w:rsidRDefault="0012119C" w:rsidP="0012119C">
      <w:pPr>
        <w:tabs>
          <w:tab w:val="left" w:pos="709"/>
        </w:tabs>
        <w:overflowPunct/>
        <w:autoSpaceDE/>
        <w:autoSpaceDN/>
        <w:adjustRightInd/>
        <w:jc w:val="both"/>
        <w:textAlignment w:val="auto"/>
        <w:rPr>
          <w:rFonts w:eastAsia="Lucida Sans Unicode"/>
          <w:sz w:val="22"/>
          <w:szCs w:val="22"/>
          <w:lang w:eastAsia="hi-IN" w:bidi="hi-IN"/>
        </w:rPr>
      </w:pPr>
      <w:r w:rsidRPr="006B2772">
        <w:rPr>
          <w:rFonts w:eastAsia="Lucida Sans Unicode"/>
          <w:sz w:val="22"/>
          <w:szCs w:val="22"/>
          <w:lang w:eastAsia="hi-IN" w:bidi="hi-IN"/>
        </w:rPr>
        <w:t>7. Podczas procesu kontroli NFZ, WSIS, WSSE/HR i innych instytucji odpowiednio do swojego zakresu zadań.</w:t>
      </w:r>
    </w:p>
    <w:p w14:paraId="182752DA" w14:textId="77777777" w:rsidR="0012119C" w:rsidRPr="006B2772" w:rsidRDefault="0012119C" w:rsidP="0012119C">
      <w:pPr>
        <w:tabs>
          <w:tab w:val="left" w:pos="709"/>
        </w:tabs>
        <w:overflowPunct/>
        <w:autoSpaceDE/>
        <w:autoSpaceDN/>
        <w:adjustRightInd/>
        <w:jc w:val="both"/>
        <w:textAlignment w:val="auto"/>
        <w:rPr>
          <w:rFonts w:eastAsia="Lucida Sans Unicode"/>
          <w:sz w:val="22"/>
          <w:szCs w:val="22"/>
          <w:lang w:eastAsia="hi-IN" w:bidi="hi-IN"/>
        </w:rPr>
      </w:pPr>
      <w:r w:rsidRPr="006B2772">
        <w:rPr>
          <w:rFonts w:eastAsia="Lucida Sans Unicode"/>
          <w:sz w:val="22"/>
          <w:szCs w:val="22"/>
          <w:lang w:eastAsia="hi-IN" w:bidi="hi-IN"/>
        </w:rPr>
        <w:t>8. Wyposażenie Zakładu Radiologii i zgłaszanie stosownych potrzeb w tym zakresie.</w:t>
      </w:r>
    </w:p>
    <w:p w14:paraId="37A238A2" w14:textId="77777777" w:rsidR="0012119C" w:rsidRPr="006B2772" w:rsidRDefault="0012119C" w:rsidP="0012119C">
      <w:pPr>
        <w:tabs>
          <w:tab w:val="left" w:pos="709"/>
        </w:tabs>
        <w:overflowPunct/>
        <w:autoSpaceDE/>
        <w:autoSpaceDN/>
        <w:adjustRightInd/>
        <w:jc w:val="both"/>
        <w:textAlignment w:val="auto"/>
        <w:rPr>
          <w:rFonts w:eastAsia="Lucida Sans Unicode"/>
          <w:sz w:val="22"/>
          <w:szCs w:val="22"/>
          <w:lang w:eastAsia="hi-IN" w:bidi="hi-IN"/>
        </w:rPr>
      </w:pPr>
      <w:r w:rsidRPr="006B2772">
        <w:rPr>
          <w:rFonts w:eastAsia="Lucida Sans Unicode"/>
          <w:sz w:val="22"/>
          <w:szCs w:val="22"/>
          <w:lang w:eastAsia="hi-IN" w:bidi="hi-IN"/>
        </w:rPr>
        <w:t xml:space="preserve">9.Terminowe opracowanie sprawozdań okresowych wszystkich pracowni wchodzących w skład Zakładu Radiologii, dotyczących świadczeń diagnostycznych.  </w:t>
      </w:r>
    </w:p>
    <w:p w14:paraId="6563649C" w14:textId="77777777" w:rsidR="0012119C" w:rsidRPr="006B2772" w:rsidRDefault="0012119C" w:rsidP="0012119C">
      <w:pPr>
        <w:tabs>
          <w:tab w:val="left" w:pos="709"/>
        </w:tabs>
        <w:overflowPunct/>
        <w:autoSpaceDE/>
        <w:autoSpaceDN/>
        <w:adjustRightInd/>
        <w:jc w:val="both"/>
        <w:textAlignment w:val="auto"/>
        <w:rPr>
          <w:rFonts w:eastAsia="Lucida Sans Unicode"/>
          <w:sz w:val="22"/>
          <w:szCs w:val="22"/>
          <w:lang w:eastAsia="hi-IN" w:bidi="hi-IN"/>
        </w:rPr>
      </w:pPr>
      <w:r w:rsidRPr="006B2772">
        <w:rPr>
          <w:rFonts w:eastAsia="Lucida Sans Unicode"/>
          <w:sz w:val="22"/>
          <w:szCs w:val="22"/>
          <w:lang w:eastAsia="hi-IN" w:bidi="hi-IN"/>
        </w:rPr>
        <w:t xml:space="preserve">10.Jakość, terminowość i ilość wykonanych zadań stosownie do posiadanych uprawnień, środków i warunków ich realizacji. </w:t>
      </w:r>
    </w:p>
    <w:p w14:paraId="311792A2" w14:textId="77777777" w:rsidR="0012119C" w:rsidRPr="006B2772" w:rsidRDefault="0012119C" w:rsidP="0012119C">
      <w:pPr>
        <w:tabs>
          <w:tab w:val="left" w:pos="709"/>
        </w:tabs>
        <w:overflowPunct/>
        <w:autoSpaceDE/>
        <w:autoSpaceDN/>
        <w:adjustRightInd/>
        <w:jc w:val="both"/>
        <w:textAlignment w:val="auto"/>
        <w:rPr>
          <w:rFonts w:eastAsia="Lucida Sans Unicode"/>
          <w:sz w:val="22"/>
          <w:szCs w:val="22"/>
          <w:lang w:eastAsia="hi-IN" w:bidi="hi-IN"/>
        </w:rPr>
      </w:pPr>
      <w:r w:rsidRPr="006B2772">
        <w:rPr>
          <w:rFonts w:eastAsia="Lucida Sans Unicode"/>
          <w:sz w:val="22"/>
          <w:szCs w:val="22"/>
          <w:lang w:eastAsia="hi-IN" w:bidi="hi-IN"/>
        </w:rPr>
        <w:t>11.Stan i sposób wykorzystania powierzonego majątku stosownie do pozostawionych do jego dyspozycji środków materialnych, finansowych i organizacyjnych.</w:t>
      </w:r>
    </w:p>
    <w:p w14:paraId="70612225" w14:textId="77777777" w:rsidR="0012119C" w:rsidRDefault="0012119C" w:rsidP="0012119C">
      <w:pPr>
        <w:widowControl/>
        <w:suppressAutoHyphens w:val="0"/>
        <w:overflowPunct/>
        <w:autoSpaceDE/>
        <w:autoSpaceDN/>
        <w:adjustRightInd/>
        <w:spacing w:line="0" w:lineRule="atLeast"/>
        <w:textAlignment w:val="auto"/>
        <w:rPr>
          <w:kern w:val="0"/>
          <w:sz w:val="22"/>
          <w:szCs w:val="22"/>
          <w:lang w:eastAsia="hi-IN" w:bidi="hi-IN"/>
        </w:rPr>
      </w:pPr>
      <w:r w:rsidRPr="006B2772">
        <w:rPr>
          <w:kern w:val="0"/>
          <w:sz w:val="22"/>
          <w:szCs w:val="22"/>
          <w:lang w:eastAsia="hi-IN" w:bidi="hi-IN"/>
        </w:rPr>
        <w:t>12.Przestrzeganie obowiązujących przepisów prawa, norm etycznych oraz zasad  i procedur obowiązujących w Zespole</w:t>
      </w:r>
    </w:p>
    <w:p w14:paraId="5967E8B7" w14:textId="77777777" w:rsidR="0012119C" w:rsidRPr="006B2772" w:rsidRDefault="0012119C" w:rsidP="0012119C">
      <w:pPr>
        <w:widowControl/>
        <w:suppressAutoHyphens w:val="0"/>
        <w:overflowPunct/>
        <w:autoSpaceDE/>
        <w:autoSpaceDN/>
        <w:adjustRightInd/>
        <w:spacing w:line="200" w:lineRule="exact"/>
        <w:textAlignment w:val="auto"/>
        <w:rPr>
          <w:kern w:val="0"/>
          <w:sz w:val="22"/>
          <w:szCs w:val="22"/>
        </w:rPr>
      </w:pPr>
    </w:p>
    <w:p w14:paraId="02579751" w14:textId="77777777" w:rsidR="0012119C" w:rsidRPr="006B2772" w:rsidRDefault="0012119C" w:rsidP="0012119C">
      <w:pPr>
        <w:widowControl/>
        <w:suppressAutoHyphens w:val="0"/>
        <w:overflowPunct/>
        <w:autoSpaceDE/>
        <w:autoSpaceDN/>
        <w:adjustRightInd/>
        <w:spacing w:line="200" w:lineRule="exact"/>
        <w:textAlignment w:val="auto"/>
        <w:rPr>
          <w:kern w:val="0"/>
          <w:sz w:val="22"/>
          <w:szCs w:val="22"/>
        </w:rPr>
      </w:pPr>
    </w:p>
    <w:p w14:paraId="7554A1F0" w14:textId="77777777" w:rsidR="0012119C" w:rsidRPr="006B2772" w:rsidRDefault="0012119C" w:rsidP="0012119C">
      <w:pPr>
        <w:widowControl/>
        <w:suppressAutoHyphens w:val="0"/>
        <w:overflowPunct/>
        <w:autoSpaceDE/>
        <w:autoSpaceDN/>
        <w:adjustRightInd/>
        <w:spacing w:line="200" w:lineRule="exact"/>
        <w:textAlignment w:val="auto"/>
        <w:rPr>
          <w:kern w:val="0"/>
          <w:sz w:val="22"/>
          <w:szCs w:val="22"/>
        </w:rPr>
      </w:pPr>
    </w:p>
    <w:p w14:paraId="4AD57823" w14:textId="77777777" w:rsidR="0012119C" w:rsidRPr="006B2772" w:rsidRDefault="0012119C" w:rsidP="0012119C">
      <w:pPr>
        <w:widowControl/>
        <w:suppressAutoHyphens w:val="0"/>
        <w:overflowPunct/>
        <w:autoSpaceDE/>
        <w:autoSpaceDN/>
        <w:adjustRightInd/>
        <w:spacing w:line="311" w:lineRule="exact"/>
        <w:textAlignment w:val="auto"/>
        <w:rPr>
          <w:kern w:val="0"/>
          <w:sz w:val="22"/>
          <w:szCs w:val="22"/>
        </w:rPr>
      </w:pPr>
    </w:p>
    <w:p w14:paraId="7A6EC289" w14:textId="77777777" w:rsidR="0012119C" w:rsidRPr="006B2772" w:rsidRDefault="0012119C" w:rsidP="0012119C">
      <w:pPr>
        <w:widowControl/>
        <w:suppressAutoHyphens w:val="0"/>
        <w:overflowPunct/>
        <w:autoSpaceDE/>
        <w:autoSpaceDN/>
        <w:adjustRightInd/>
        <w:spacing w:line="311" w:lineRule="exact"/>
        <w:textAlignment w:val="auto"/>
        <w:rPr>
          <w:kern w:val="0"/>
          <w:sz w:val="22"/>
          <w:szCs w:val="22"/>
        </w:rPr>
      </w:pPr>
    </w:p>
    <w:p w14:paraId="0629EA39" w14:textId="77777777" w:rsidR="0012119C" w:rsidRPr="006B2772" w:rsidRDefault="0012119C" w:rsidP="0012119C">
      <w:pPr>
        <w:widowControl/>
        <w:suppressAutoHyphens w:val="0"/>
        <w:overflowPunct/>
        <w:autoSpaceDE/>
        <w:autoSpaceDN/>
        <w:adjustRightInd/>
        <w:spacing w:line="0" w:lineRule="atLeast"/>
        <w:ind w:left="440"/>
        <w:textAlignment w:val="auto"/>
        <w:rPr>
          <w:b/>
          <w:kern w:val="0"/>
          <w:sz w:val="22"/>
          <w:szCs w:val="22"/>
        </w:rPr>
      </w:pPr>
      <w:r w:rsidRPr="006B2772">
        <w:rPr>
          <w:b/>
          <w:kern w:val="0"/>
          <w:sz w:val="22"/>
          <w:szCs w:val="22"/>
        </w:rPr>
        <w:t>Udzielający zamówienia                                                                 Przyjmujący zamówienie</w:t>
      </w:r>
    </w:p>
    <w:p w14:paraId="110B4847" w14:textId="77777777" w:rsidR="0012119C" w:rsidRPr="006B2772" w:rsidRDefault="0012119C" w:rsidP="0012119C">
      <w:pPr>
        <w:widowControl/>
        <w:suppressAutoHyphens w:val="0"/>
        <w:overflowPunct/>
        <w:autoSpaceDE/>
        <w:autoSpaceDN/>
        <w:adjustRightInd/>
        <w:spacing w:line="0" w:lineRule="atLeast"/>
        <w:textAlignment w:val="auto"/>
        <w:rPr>
          <w:b/>
          <w:kern w:val="0"/>
          <w:sz w:val="22"/>
          <w:szCs w:val="22"/>
        </w:rPr>
      </w:pPr>
    </w:p>
    <w:p w14:paraId="78E08EC7" w14:textId="77777777" w:rsidR="0012119C" w:rsidRPr="006B2772" w:rsidRDefault="0012119C" w:rsidP="0012119C">
      <w:pPr>
        <w:widowControl/>
        <w:suppressAutoHyphens w:val="0"/>
        <w:overflowPunct/>
        <w:autoSpaceDE/>
        <w:autoSpaceDN/>
        <w:adjustRightInd/>
        <w:spacing w:line="0" w:lineRule="atLeast"/>
        <w:textAlignment w:val="auto"/>
        <w:rPr>
          <w:b/>
          <w:kern w:val="0"/>
          <w:sz w:val="22"/>
          <w:szCs w:val="22"/>
        </w:rPr>
      </w:pPr>
      <w:r w:rsidRPr="006B2772">
        <w:rPr>
          <w:b/>
          <w:kern w:val="0"/>
          <w:sz w:val="22"/>
          <w:szCs w:val="22"/>
        </w:rPr>
        <w:t>………………………………….</w:t>
      </w:r>
      <w:r w:rsidRPr="006B2772">
        <w:rPr>
          <w:b/>
          <w:kern w:val="0"/>
          <w:sz w:val="22"/>
          <w:szCs w:val="22"/>
        </w:rPr>
        <w:tab/>
      </w:r>
      <w:r w:rsidRPr="006B2772">
        <w:rPr>
          <w:b/>
          <w:kern w:val="0"/>
          <w:sz w:val="22"/>
          <w:szCs w:val="22"/>
        </w:rPr>
        <w:tab/>
      </w:r>
      <w:r w:rsidRPr="006B2772">
        <w:rPr>
          <w:b/>
          <w:kern w:val="0"/>
          <w:sz w:val="22"/>
          <w:szCs w:val="22"/>
        </w:rPr>
        <w:tab/>
      </w:r>
      <w:r w:rsidRPr="006B2772">
        <w:rPr>
          <w:b/>
          <w:kern w:val="0"/>
          <w:sz w:val="22"/>
          <w:szCs w:val="22"/>
        </w:rPr>
        <w:tab/>
      </w:r>
      <w:r w:rsidRPr="006B2772">
        <w:rPr>
          <w:b/>
          <w:kern w:val="0"/>
          <w:sz w:val="22"/>
          <w:szCs w:val="22"/>
        </w:rPr>
        <w:tab/>
        <w:t>………………………………..</w:t>
      </w:r>
    </w:p>
    <w:p w14:paraId="59D250F7" w14:textId="77777777" w:rsidR="0012119C" w:rsidRPr="00F94C0B" w:rsidRDefault="0012119C" w:rsidP="0012119C">
      <w:pPr>
        <w:widowControl/>
        <w:suppressAutoHyphens w:val="0"/>
        <w:overflowPunct/>
        <w:autoSpaceDE/>
        <w:autoSpaceDN/>
        <w:adjustRightInd/>
        <w:spacing w:line="0" w:lineRule="atLeast"/>
        <w:ind w:left="440"/>
        <w:textAlignment w:val="auto"/>
        <w:rPr>
          <w:rFonts w:cs="Arial"/>
          <w:b/>
          <w:kern w:val="0"/>
          <w:sz w:val="24"/>
        </w:rPr>
      </w:pPr>
    </w:p>
    <w:p w14:paraId="74790A7D" w14:textId="77777777" w:rsidR="0012119C" w:rsidRDefault="0012119C" w:rsidP="0012119C">
      <w:pPr>
        <w:rPr>
          <w:b/>
          <w:sz w:val="24"/>
        </w:rPr>
      </w:pPr>
    </w:p>
    <w:p w14:paraId="629459CA" w14:textId="77777777" w:rsidR="0012119C" w:rsidRDefault="0012119C" w:rsidP="0012119C">
      <w:pPr>
        <w:rPr>
          <w:b/>
          <w:sz w:val="24"/>
        </w:rPr>
      </w:pPr>
    </w:p>
    <w:p w14:paraId="4498C9B1" w14:textId="77777777" w:rsidR="0012119C" w:rsidRDefault="0012119C" w:rsidP="00F83C04">
      <w:pPr>
        <w:rPr>
          <w:b/>
          <w:sz w:val="24"/>
        </w:rPr>
      </w:pPr>
    </w:p>
    <w:sectPr w:rsidR="0012119C" w:rsidSect="008261C2">
      <w:headerReference w:type="default" r:id="rId10"/>
      <w:footerReference w:type="default" r:id="rId11"/>
      <w:footnotePr>
        <w:pos w:val="beneathText"/>
      </w:footnotePr>
      <w:pgSz w:w="11906" w:h="16838"/>
      <w:pgMar w:top="1694" w:right="1134" w:bottom="1410" w:left="1134" w:header="1418"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CDF20" w14:textId="77777777" w:rsidR="00BF4ADA" w:rsidRDefault="00BF4ADA">
      <w:r>
        <w:separator/>
      </w:r>
    </w:p>
  </w:endnote>
  <w:endnote w:type="continuationSeparator" w:id="0">
    <w:p w14:paraId="6803A8C0" w14:textId="77777777" w:rsidR="00BF4ADA" w:rsidRDefault="00BF4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tarSymbol">
    <w:altName w:val="Calibri"/>
    <w:charset w:val="02"/>
    <w:family w:val="auto"/>
    <w:pitch w:val="default"/>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swiss"/>
    <w:pitch w:val="variable"/>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ADDB8" w14:textId="77777777" w:rsidR="0012119C" w:rsidRDefault="0012119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0868BD7B" w14:textId="77777777" w:rsidR="0012119C" w:rsidRDefault="0012119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96AE9" w14:textId="77777777" w:rsidR="0012119C" w:rsidRDefault="0012119C">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8DCD7" w14:textId="77777777" w:rsidR="00901F52" w:rsidRDefault="00901F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B022C" w14:textId="77777777" w:rsidR="00BF4ADA" w:rsidRDefault="00BF4ADA">
      <w:r>
        <w:separator/>
      </w:r>
    </w:p>
  </w:footnote>
  <w:footnote w:type="continuationSeparator" w:id="0">
    <w:p w14:paraId="6DB69927" w14:textId="77777777" w:rsidR="00BF4ADA" w:rsidRDefault="00BF4A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F51C6" w14:textId="77777777" w:rsidR="00901F52" w:rsidRDefault="00901F52">
    <w:pPr>
      <w:pStyle w:val="Nagwek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196BD22"/>
    <w:lvl w:ilvl="0">
      <w:start w:val="1"/>
      <w:numFmt w:val="decimal"/>
      <w:pStyle w:val="Nagwek1"/>
      <w:lvlText w:val="%1"/>
      <w:legacy w:legacy="1" w:legacySpace="0" w:legacyIndent="0"/>
      <w:lvlJc w:val="left"/>
    </w:lvl>
    <w:lvl w:ilvl="1">
      <w:start w:val="1"/>
      <w:numFmt w:val="upperLetter"/>
      <w:pStyle w:val="Nagwek2"/>
      <w:lvlText w:val="%1.%2"/>
      <w:legacy w:legacy="1" w:legacySpace="0" w:legacyIndent="0"/>
      <w:lvlJc w:val="left"/>
    </w:lvl>
    <w:lvl w:ilvl="2">
      <w:start w:val="1"/>
      <w:numFmt w:val="decimal"/>
      <w:pStyle w:val="Nagwek3"/>
      <w:lvlText w:val="%1.%2.%3"/>
      <w:legacy w:legacy="1" w:legacySpace="0" w:legacyIndent="0"/>
      <w:lvlJc w:val="left"/>
    </w:lvl>
    <w:lvl w:ilvl="3">
      <w:start w:val="1"/>
      <w:numFmt w:val="lowerLetter"/>
      <w:pStyle w:val="Nagwek4"/>
      <w:lvlText w:val="%1.%2.%3.%4"/>
      <w:legacy w:legacy="1" w:legacySpace="0" w:legacyIndent="0"/>
      <w:lvlJc w:val="left"/>
    </w:lvl>
    <w:lvl w:ilvl="4">
      <w:start w:val="1"/>
      <w:numFmt w:val="decimal"/>
      <w:pStyle w:val="Nagwek5"/>
      <w:lvlText w:val="%1.%2.%3.%4.%5"/>
      <w:legacy w:legacy="1" w:legacySpace="0" w:legacyIndent="0"/>
      <w:lvlJc w:val="left"/>
    </w:lvl>
    <w:lvl w:ilvl="5">
      <w:start w:val="1"/>
      <w:numFmt w:val="lowerLetter"/>
      <w:pStyle w:val="Nagwek6"/>
      <w:lvlText w:val="%1.%2.%3.%4.%5.%6"/>
      <w:legacy w:legacy="1" w:legacySpace="0" w:legacyIndent="0"/>
      <w:lvlJc w:val="left"/>
    </w:lvl>
    <w:lvl w:ilvl="6">
      <w:start w:val="1"/>
      <w:numFmt w:val="lowerRoman"/>
      <w:pStyle w:val="Nagwek7"/>
      <w:lvlText w:val="%1.%2.%3.%4.%5.%6.%7"/>
      <w:legacy w:legacy="1" w:legacySpace="0" w:legacyIndent="0"/>
      <w:lvlJc w:val="left"/>
    </w:lvl>
    <w:lvl w:ilvl="7">
      <w:start w:val="1"/>
      <w:numFmt w:val="lowerLetter"/>
      <w:pStyle w:val="Nagwek8"/>
      <w:lvlText w:val="%1.%2.%3.%4.%5.%6.%7.%8"/>
      <w:legacy w:legacy="1" w:legacySpace="0" w:legacyIndent="0"/>
      <w:lvlJc w:val="left"/>
    </w:lvl>
    <w:lvl w:ilvl="8">
      <w:start w:val="1"/>
      <w:numFmt w:val="lowerRoman"/>
      <w:pStyle w:val="Nagwek9"/>
      <w:lvlText w:val="%1.%2.%3.%4.%5.%6.%7.%8.%9"/>
      <w:legacy w:legacy="1" w:legacySpace="0" w:legacyIndent="0"/>
      <w:lvlJc w:val="left"/>
    </w:lvl>
  </w:abstractNum>
  <w:abstractNum w:abstractNumId="1" w15:restartNumberingAfterBreak="0">
    <w:nsid w:val="00000001"/>
    <w:multiLevelType w:val="hybridMultilevel"/>
    <w:tmpl w:val="4DB127F8"/>
    <w:lvl w:ilvl="0" w:tplc="FFFFFFFF">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B"/>
    <w:multiLevelType w:val="hybridMultilevel"/>
    <w:tmpl w:val="62BBD95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13861A7"/>
    <w:multiLevelType w:val="hybridMultilevel"/>
    <w:tmpl w:val="3D902680"/>
    <w:lvl w:ilvl="0" w:tplc="333E391A">
      <w:start w:val="1"/>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38C3CDA"/>
    <w:multiLevelType w:val="singleLevel"/>
    <w:tmpl w:val="9196BD22"/>
    <w:lvl w:ilvl="0">
      <w:start w:val="1"/>
      <w:numFmt w:val="decimal"/>
      <w:lvlText w:val="%1"/>
      <w:legacy w:legacy="1" w:legacySpace="0" w:legacyIndent="0"/>
      <w:lvlJc w:val="left"/>
    </w:lvl>
  </w:abstractNum>
  <w:abstractNum w:abstractNumId="5" w15:restartNumberingAfterBreak="0">
    <w:nsid w:val="0475330D"/>
    <w:multiLevelType w:val="multilevel"/>
    <w:tmpl w:val="4B22C33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052C1174"/>
    <w:multiLevelType w:val="multilevel"/>
    <w:tmpl w:val="A962AD0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086C41DB"/>
    <w:multiLevelType w:val="multilevel"/>
    <w:tmpl w:val="3DA67FE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13C5E1E"/>
    <w:multiLevelType w:val="singleLevel"/>
    <w:tmpl w:val="2CFE768C"/>
    <w:lvl w:ilvl="0">
      <w:start w:val="1"/>
      <w:numFmt w:val="decimal"/>
      <w:lvlText w:val="%1."/>
      <w:legacy w:legacy="1" w:legacySpace="0" w:legacyIndent="0"/>
      <w:lvlJc w:val="left"/>
    </w:lvl>
  </w:abstractNum>
  <w:abstractNum w:abstractNumId="9" w15:restartNumberingAfterBreak="0">
    <w:nsid w:val="149675F8"/>
    <w:multiLevelType w:val="multilevel"/>
    <w:tmpl w:val="1714B8EA"/>
    <w:lvl w:ilvl="0">
      <w:start w:val="1"/>
      <w:numFmt w:val="decimal"/>
      <w:lvlText w:val="%1."/>
      <w:legacy w:legacy="1" w:legacySpace="120" w:legacyIndent="340"/>
      <w:lvlJc w:val="left"/>
      <w:pPr>
        <w:ind w:left="340" w:hanging="340"/>
      </w:pPr>
    </w:lvl>
    <w:lvl w:ilvl="1">
      <w:start w:val="1"/>
      <w:numFmt w:val="lowerLetter"/>
      <w:lvlText w:val="%2."/>
      <w:legacy w:legacy="1" w:legacySpace="120" w:legacyIndent="360"/>
      <w:lvlJc w:val="left"/>
      <w:pPr>
        <w:ind w:left="700" w:hanging="360"/>
      </w:pPr>
    </w:lvl>
    <w:lvl w:ilvl="2">
      <w:start w:val="1"/>
      <w:numFmt w:val="lowerRoman"/>
      <w:lvlText w:val="%3."/>
      <w:legacy w:legacy="1" w:legacySpace="120" w:legacyIndent="180"/>
      <w:lvlJc w:val="left"/>
      <w:pPr>
        <w:ind w:left="880" w:hanging="180"/>
      </w:pPr>
    </w:lvl>
    <w:lvl w:ilvl="3">
      <w:start w:val="1"/>
      <w:numFmt w:val="decimal"/>
      <w:lvlText w:val="%4."/>
      <w:legacy w:legacy="1" w:legacySpace="120" w:legacyIndent="360"/>
      <w:lvlJc w:val="left"/>
      <w:pPr>
        <w:ind w:left="1240" w:hanging="360"/>
      </w:pPr>
    </w:lvl>
    <w:lvl w:ilvl="4">
      <w:start w:val="1"/>
      <w:numFmt w:val="lowerLetter"/>
      <w:lvlText w:val="%5."/>
      <w:legacy w:legacy="1" w:legacySpace="120" w:legacyIndent="360"/>
      <w:lvlJc w:val="left"/>
      <w:pPr>
        <w:ind w:left="1600" w:hanging="360"/>
      </w:pPr>
    </w:lvl>
    <w:lvl w:ilvl="5">
      <w:start w:val="1"/>
      <w:numFmt w:val="lowerRoman"/>
      <w:lvlText w:val="%6."/>
      <w:legacy w:legacy="1" w:legacySpace="120" w:legacyIndent="180"/>
      <w:lvlJc w:val="left"/>
      <w:pPr>
        <w:ind w:left="1780" w:hanging="180"/>
      </w:pPr>
    </w:lvl>
    <w:lvl w:ilvl="6">
      <w:start w:val="1"/>
      <w:numFmt w:val="decimal"/>
      <w:lvlText w:val="%7."/>
      <w:legacy w:legacy="1" w:legacySpace="120" w:legacyIndent="360"/>
      <w:lvlJc w:val="left"/>
      <w:pPr>
        <w:ind w:left="2140" w:hanging="360"/>
      </w:pPr>
    </w:lvl>
    <w:lvl w:ilvl="7">
      <w:start w:val="1"/>
      <w:numFmt w:val="lowerLetter"/>
      <w:lvlText w:val="%8."/>
      <w:legacy w:legacy="1" w:legacySpace="120" w:legacyIndent="360"/>
      <w:lvlJc w:val="left"/>
      <w:pPr>
        <w:ind w:left="2500" w:hanging="360"/>
      </w:pPr>
    </w:lvl>
    <w:lvl w:ilvl="8">
      <w:start w:val="1"/>
      <w:numFmt w:val="lowerRoman"/>
      <w:lvlText w:val="%9."/>
      <w:legacy w:legacy="1" w:legacySpace="120" w:legacyIndent="180"/>
      <w:lvlJc w:val="left"/>
      <w:pPr>
        <w:ind w:left="2680" w:hanging="180"/>
      </w:pPr>
    </w:lvl>
  </w:abstractNum>
  <w:abstractNum w:abstractNumId="10" w15:restartNumberingAfterBreak="0">
    <w:nsid w:val="14C33264"/>
    <w:multiLevelType w:val="hybridMultilevel"/>
    <w:tmpl w:val="D05CD98A"/>
    <w:lvl w:ilvl="0" w:tplc="CCC8CEC6">
      <w:start w:val="1"/>
      <w:numFmt w:val="decimal"/>
      <w:lvlText w:val="%1)"/>
      <w:lvlJc w:val="left"/>
      <w:pPr>
        <w:tabs>
          <w:tab w:val="num" w:pos="757"/>
        </w:tabs>
        <w:ind w:left="737"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5B5715E"/>
    <w:multiLevelType w:val="multilevel"/>
    <w:tmpl w:val="EE70FF2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198410E6"/>
    <w:multiLevelType w:val="multilevel"/>
    <w:tmpl w:val="1714B8EA"/>
    <w:lvl w:ilvl="0">
      <w:start w:val="1"/>
      <w:numFmt w:val="decimal"/>
      <w:lvlText w:val="%1."/>
      <w:legacy w:legacy="1" w:legacySpace="120" w:legacyIndent="340"/>
      <w:lvlJc w:val="left"/>
      <w:pPr>
        <w:ind w:left="340" w:hanging="340"/>
      </w:pPr>
    </w:lvl>
    <w:lvl w:ilvl="1">
      <w:start w:val="1"/>
      <w:numFmt w:val="lowerLetter"/>
      <w:lvlText w:val="%2."/>
      <w:legacy w:legacy="1" w:legacySpace="120" w:legacyIndent="360"/>
      <w:lvlJc w:val="left"/>
      <w:pPr>
        <w:ind w:left="700" w:hanging="360"/>
      </w:pPr>
    </w:lvl>
    <w:lvl w:ilvl="2">
      <w:start w:val="1"/>
      <w:numFmt w:val="lowerRoman"/>
      <w:lvlText w:val="%3."/>
      <w:legacy w:legacy="1" w:legacySpace="120" w:legacyIndent="180"/>
      <w:lvlJc w:val="left"/>
      <w:pPr>
        <w:ind w:left="880" w:hanging="180"/>
      </w:pPr>
    </w:lvl>
    <w:lvl w:ilvl="3">
      <w:start w:val="1"/>
      <w:numFmt w:val="decimal"/>
      <w:lvlText w:val="%4."/>
      <w:legacy w:legacy="1" w:legacySpace="120" w:legacyIndent="360"/>
      <w:lvlJc w:val="left"/>
      <w:pPr>
        <w:ind w:left="1240" w:hanging="360"/>
      </w:pPr>
    </w:lvl>
    <w:lvl w:ilvl="4">
      <w:start w:val="1"/>
      <w:numFmt w:val="lowerLetter"/>
      <w:lvlText w:val="%5."/>
      <w:legacy w:legacy="1" w:legacySpace="120" w:legacyIndent="360"/>
      <w:lvlJc w:val="left"/>
      <w:pPr>
        <w:ind w:left="1600" w:hanging="360"/>
      </w:pPr>
    </w:lvl>
    <w:lvl w:ilvl="5">
      <w:start w:val="1"/>
      <w:numFmt w:val="lowerRoman"/>
      <w:lvlText w:val="%6."/>
      <w:legacy w:legacy="1" w:legacySpace="120" w:legacyIndent="180"/>
      <w:lvlJc w:val="left"/>
      <w:pPr>
        <w:ind w:left="1780" w:hanging="180"/>
      </w:pPr>
    </w:lvl>
    <w:lvl w:ilvl="6">
      <w:start w:val="1"/>
      <w:numFmt w:val="decimal"/>
      <w:lvlText w:val="%7."/>
      <w:legacy w:legacy="1" w:legacySpace="120" w:legacyIndent="360"/>
      <w:lvlJc w:val="left"/>
      <w:pPr>
        <w:ind w:left="2140" w:hanging="360"/>
      </w:pPr>
    </w:lvl>
    <w:lvl w:ilvl="7">
      <w:start w:val="1"/>
      <w:numFmt w:val="lowerLetter"/>
      <w:lvlText w:val="%8."/>
      <w:legacy w:legacy="1" w:legacySpace="120" w:legacyIndent="360"/>
      <w:lvlJc w:val="left"/>
      <w:pPr>
        <w:ind w:left="2500" w:hanging="360"/>
      </w:pPr>
    </w:lvl>
    <w:lvl w:ilvl="8">
      <w:start w:val="1"/>
      <w:numFmt w:val="lowerRoman"/>
      <w:lvlText w:val="%9."/>
      <w:legacy w:legacy="1" w:legacySpace="120" w:legacyIndent="180"/>
      <w:lvlJc w:val="left"/>
      <w:pPr>
        <w:ind w:left="2680" w:hanging="180"/>
      </w:pPr>
    </w:lvl>
  </w:abstractNum>
  <w:abstractNum w:abstractNumId="13" w15:restartNumberingAfterBreak="0">
    <w:nsid w:val="1C202C9C"/>
    <w:multiLevelType w:val="multilevel"/>
    <w:tmpl w:val="5628AF9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20FD47EE"/>
    <w:multiLevelType w:val="singleLevel"/>
    <w:tmpl w:val="9196BD22"/>
    <w:lvl w:ilvl="0">
      <w:start w:val="1"/>
      <w:numFmt w:val="decimal"/>
      <w:lvlText w:val="%1"/>
      <w:legacy w:legacy="1" w:legacySpace="0" w:legacyIndent="0"/>
      <w:lvlJc w:val="left"/>
    </w:lvl>
  </w:abstractNum>
  <w:abstractNum w:abstractNumId="15" w15:restartNumberingAfterBreak="0">
    <w:nsid w:val="2131026C"/>
    <w:multiLevelType w:val="multilevel"/>
    <w:tmpl w:val="161A271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22FA0170"/>
    <w:multiLevelType w:val="multilevel"/>
    <w:tmpl w:val="1714B8EA"/>
    <w:lvl w:ilvl="0">
      <w:start w:val="1"/>
      <w:numFmt w:val="decimal"/>
      <w:lvlText w:val="%1."/>
      <w:legacy w:legacy="1" w:legacySpace="120" w:legacyIndent="340"/>
      <w:lvlJc w:val="left"/>
      <w:pPr>
        <w:ind w:left="340" w:hanging="340"/>
      </w:pPr>
    </w:lvl>
    <w:lvl w:ilvl="1">
      <w:start w:val="1"/>
      <w:numFmt w:val="lowerLetter"/>
      <w:lvlText w:val="%2."/>
      <w:legacy w:legacy="1" w:legacySpace="120" w:legacyIndent="360"/>
      <w:lvlJc w:val="left"/>
      <w:pPr>
        <w:ind w:left="700" w:hanging="360"/>
      </w:pPr>
    </w:lvl>
    <w:lvl w:ilvl="2">
      <w:start w:val="1"/>
      <w:numFmt w:val="lowerRoman"/>
      <w:lvlText w:val="%3."/>
      <w:legacy w:legacy="1" w:legacySpace="120" w:legacyIndent="180"/>
      <w:lvlJc w:val="left"/>
      <w:pPr>
        <w:ind w:left="880" w:hanging="180"/>
      </w:pPr>
    </w:lvl>
    <w:lvl w:ilvl="3">
      <w:start w:val="1"/>
      <w:numFmt w:val="decimal"/>
      <w:lvlText w:val="%4."/>
      <w:legacy w:legacy="1" w:legacySpace="120" w:legacyIndent="360"/>
      <w:lvlJc w:val="left"/>
      <w:pPr>
        <w:ind w:left="1240" w:hanging="360"/>
      </w:pPr>
    </w:lvl>
    <w:lvl w:ilvl="4">
      <w:start w:val="1"/>
      <w:numFmt w:val="lowerLetter"/>
      <w:lvlText w:val="%5."/>
      <w:legacy w:legacy="1" w:legacySpace="120" w:legacyIndent="360"/>
      <w:lvlJc w:val="left"/>
      <w:pPr>
        <w:ind w:left="1600" w:hanging="360"/>
      </w:pPr>
    </w:lvl>
    <w:lvl w:ilvl="5">
      <w:start w:val="1"/>
      <w:numFmt w:val="lowerRoman"/>
      <w:lvlText w:val="%6."/>
      <w:legacy w:legacy="1" w:legacySpace="120" w:legacyIndent="180"/>
      <w:lvlJc w:val="left"/>
      <w:pPr>
        <w:ind w:left="1780" w:hanging="180"/>
      </w:pPr>
    </w:lvl>
    <w:lvl w:ilvl="6">
      <w:start w:val="1"/>
      <w:numFmt w:val="decimal"/>
      <w:lvlText w:val="%7."/>
      <w:legacy w:legacy="1" w:legacySpace="120" w:legacyIndent="360"/>
      <w:lvlJc w:val="left"/>
      <w:pPr>
        <w:ind w:left="2140" w:hanging="360"/>
      </w:pPr>
    </w:lvl>
    <w:lvl w:ilvl="7">
      <w:start w:val="1"/>
      <w:numFmt w:val="lowerLetter"/>
      <w:lvlText w:val="%8."/>
      <w:legacy w:legacy="1" w:legacySpace="120" w:legacyIndent="360"/>
      <w:lvlJc w:val="left"/>
      <w:pPr>
        <w:ind w:left="2500" w:hanging="360"/>
      </w:pPr>
    </w:lvl>
    <w:lvl w:ilvl="8">
      <w:start w:val="1"/>
      <w:numFmt w:val="lowerRoman"/>
      <w:lvlText w:val="%9."/>
      <w:legacy w:legacy="1" w:legacySpace="120" w:legacyIndent="180"/>
      <w:lvlJc w:val="left"/>
      <w:pPr>
        <w:ind w:left="2680" w:hanging="180"/>
      </w:pPr>
    </w:lvl>
  </w:abstractNum>
  <w:abstractNum w:abstractNumId="17" w15:restartNumberingAfterBreak="0">
    <w:nsid w:val="253F2888"/>
    <w:multiLevelType w:val="singleLevel"/>
    <w:tmpl w:val="9196BD22"/>
    <w:lvl w:ilvl="0">
      <w:start w:val="1"/>
      <w:numFmt w:val="decimal"/>
      <w:lvlText w:val="%1"/>
      <w:legacy w:legacy="1" w:legacySpace="0" w:legacyIndent="0"/>
      <w:lvlJc w:val="left"/>
    </w:lvl>
  </w:abstractNum>
  <w:abstractNum w:abstractNumId="18" w15:restartNumberingAfterBreak="0">
    <w:nsid w:val="25990657"/>
    <w:multiLevelType w:val="hybridMultilevel"/>
    <w:tmpl w:val="16C86F50"/>
    <w:lvl w:ilvl="0" w:tplc="DB9A444A">
      <w:start w:val="1"/>
      <w:numFmt w:val="decimal"/>
      <w:lvlText w:val="%1)"/>
      <w:lvlJc w:val="left"/>
      <w:pPr>
        <w:tabs>
          <w:tab w:val="num" w:pos="737"/>
        </w:tabs>
        <w:ind w:left="73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9137F24"/>
    <w:multiLevelType w:val="hybridMultilevel"/>
    <w:tmpl w:val="C2B2CE8E"/>
    <w:lvl w:ilvl="0" w:tplc="A20C2282">
      <w:start w:val="1"/>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B3E15AC"/>
    <w:multiLevelType w:val="hybridMultilevel"/>
    <w:tmpl w:val="1F683C0E"/>
    <w:lvl w:ilvl="0" w:tplc="C4D4891C">
      <w:start w:val="7"/>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BF479A2"/>
    <w:multiLevelType w:val="hybridMultilevel"/>
    <w:tmpl w:val="25C09A66"/>
    <w:lvl w:ilvl="0" w:tplc="53A20566">
      <w:start w:val="2"/>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C57321A"/>
    <w:multiLevelType w:val="multilevel"/>
    <w:tmpl w:val="930C9CF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35286C5C"/>
    <w:multiLevelType w:val="hybridMultilevel"/>
    <w:tmpl w:val="A07431CE"/>
    <w:lvl w:ilvl="0" w:tplc="F7BA2792">
      <w:start w:val="1"/>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5CC11C6"/>
    <w:multiLevelType w:val="multilevel"/>
    <w:tmpl w:val="1714B8EA"/>
    <w:lvl w:ilvl="0">
      <w:start w:val="1"/>
      <w:numFmt w:val="decimal"/>
      <w:lvlText w:val="%1."/>
      <w:legacy w:legacy="1" w:legacySpace="120" w:legacyIndent="340"/>
      <w:lvlJc w:val="left"/>
      <w:pPr>
        <w:ind w:left="340" w:hanging="340"/>
      </w:pPr>
    </w:lvl>
    <w:lvl w:ilvl="1">
      <w:start w:val="1"/>
      <w:numFmt w:val="decimal"/>
      <w:lvlText w:val="%2)"/>
      <w:lvlJc w:val="left"/>
      <w:pPr>
        <w:tabs>
          <w:tab w:val="num" w:pos="757"/>
        </w:tabs>
        <w:ind w:left="737" w:hanging="340"/>
      </w:pPr>
      <w:rPr>
        <w:rFonts w:hint="default"/>
      </w:rPr>
    </w:lvl>
    <w:lvl w:ilvl="2">
      <w:start w:val="2"/>
      <w:numFmt w:val="decimal"/>
      <w:lvlText w:val="%3."/>
      <w:lvlJc w:val="left"/>
      <w:pPr>
        <w:tabs>
          <w:tab w:val="num" w:pos="737"/>
        </w:tabs>
        <w:ind w:left="737" w:hanging="737"/>
      </w:pPr>
      <w:rPr>
        <w:rFonts w:hint="default"/>
      </w:rPr>
    </w:lvl>
    <w:lvl w:ilvl="3">
      <w:start w:val="1"/>
      <w:numFmt w:val="decimal"/>
      <w:lvlText w:val="%4)"/>
      <w:lvlJc w:val="left"/>
      <w:pPr>
        <w:tabs>
          <w:tab w:val="num" w:pos="757"/>
        </w:tabs>
        <w:ind w:left="737" w:hanging="340"/>
      </w:pPr>
      <w:rPr>
        <w:rFonts w:hint="default"/>
      </w:rPr>
    </w:lvl>
    <w:lvl w:ilvl="4">
      <w:start w:val="1"/>
      <w:numFmt w:val="lowerLetter"/>
      <w:lvlText w:val="%5."/>
      <w:legacy w:legacy="1" w:legacySpace="120" w:legacyIndent="360"/>
      <w:lvlJc w:val="left"/>
      <w:pPr>
        <w:ind w:left="1600" w:hanging="360"/>
      </w:pPr>
    </w:lvl>
    <w:lvl w:ilvl="5">
      <w:start w:val="1"/>
      <w:numFmt w:val="lowerRoman"/>
      <w:lvlText w:val="%6."/>
      <w:legacy w:legacy="1" w:legacySpace="120" w:legacyIndent="180"/>
      <w:lvlJc w:val="left"/>
      <w:pPr>
        <w:ind w:left="1780" w:hanging="180"/>
      </w:pPr>
    </w:lvl>
    <w:lvl w:ilvl="6">
      <w:start w:val="1"/>
      <w:numFmt w:val="decimal"/>
      <w:lvlText w:val="%7."/>
      <w:legacy w:legacy="1" w:legacySpace="120" w:legacyIndent="360"/>
      <w:lvlJc w:val="left"/>
      <w:pPr>
        <w:ind w:left="2140" w:hanging="360"/>
      </w:pPr>
    </w:lvl>
    <w:lvl w:ilvl="7">
      <w:start w:val="1"/>
      <w:numFmt w:val="lowerLetter"/>
      <w:lvlText w:val="%8."/>
      <w:legacy w:legacy="1" w:legacySpace="120" w:legacyIndent="360"/>
      <w:lvlJc w:val="left"/>
      <w:pPr>
        <w:ind w:left="2500" w:hanging="360"/>
      </w:pPr>
    </w:lvl>
    <w:lvl w:ilvl="8">
      <w:start w:val="1"/>
      <w:numFmt w:val="lowerRoman"/>
      <w:lvlText w:val="%9."/>
      <w:legacy w:legacy="1" w:legacySpace="120" w:legacyIndent="180"/>
      <w:lvlJc w:val="left"/>
      <w:pPr>
        <w:ind w:left="2680" w:hanging="180"/>
      </w:pPr>
    </w:lvl>
  </w:abstractNum>
  <w:abstractNum w:abstractNumId="25" w15:restartNumberingAfterBreak="0">
    <w:nsid w:val="36D265D6"/>
    <w:multiLevelType w:val="hybridMultilevel"/>
    <w:tmpl w:val="03EE1ACE"/>
    <w:lvl w:ilvl="0" w:tplc="E37C9646">
      <w:start w:val="1"/>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A7C67EB"/>
    <w:multiLevelType w:val="singleLevel"/>
    <w:tmpl w:val="7F2E8BF2"/>
    <w:lvl w:ilvl="0">
      <w:start w:val="1"/>
      <w:numFmt w:val="decimal"/>
      <w:lvlText w:val="%1)"/>
      <w:lvlJc w:val="left"/>
      <w:pPr>
        <w:tabs>
          <w:tab w:val="num" w:pos="757"/>
        </w:tabs>
        <w:ind w:left="737" w:hanging="340"/>
      </w:pPr>
      <w:rPr>
        <w:rFonts w:hint="default"/>
      </w:rPr>
    </w:lvl>
  </w:abstractNum>
  <w:abstractNum w:abstractNumId="27" w15:restartNumberingAfterBreak="0">
    <w:nsid w:val="3CAE2EE4"/>
    <w:multiLevelType w:val="hybridMultilevel"/>
    <w:tmpl w:val="404AE4EA"/>
    <w:lvl w:ilvl="0" w:tplc="79BC835C">
      <w:start w:val="1"/>
      <w:numFmt w:val="decimal"/>
      <w:lvlText w:val="%1)"/>
      <w:lvlJc w:val="left"/>
      <w:pPr>
        <w:tabs>
          <w:tab w:val="num" w:pos="757"/>
        </w:tabs>
        <w:ind w:left="737" w:hanging="340"/>
      </w:pPr>
      <w:rPr>
        <w:rFonts w:hint="default"/>
      </w:rPr>
    </w:lvl>
    <w:lvl w:ilvl="1" w:tplc="750A8C36">
      <w:start w:val="4"/>
      <w:numFmt w:val="decimal"/>
      <w:lvlText w:val="%2."/>
      <w:lvlJc w:val="left"/>
      <w:pPr>
        <w:tabs>
          <w:tab w:val="num" w:pos="360"/>
        </w:tabs>
        <w:ind w:left="340" w:hanging="340"/>
      </w:pPr>
      <w:rPr>
        <w:rFonts w:hint="default"/>
      </w:rPr>
    </w:lvl>
    <w:lvl w:ilvl="2" w:tplc="E1B0BC3C">
      <w:start w:val="1"/>
      <w:numFmt w:val="decimal"/>
      <w:lvlText w:val="%3)"/>
      <w:lvlJc w:val="left"/>
      <w:pPr>
        <w:tabs>
          <w:tab w:val="num" w:pos="737"/>
        </w:tabs>
        <w:ind w:left="737" w:hanging="397"/>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D7F7336"/>
    <w:multiLevelType w:val="singleLevel"/>
    <w:tmpl w:val="2CFE768C"/>
    <w:lvl w:ilvl="0">
      <w:start w:val="1"/>
      <w:numFmt w:val="decimal"/>
      <w:lvlText w:val="%1."/>
      <w:legacy w:legacy="1" w:legacySpace="0" w:legacyIndent="0"/>
      <w:lvlJc w:val="left"/>
    </w:lvl>
  </w:abstractNum>
  <w:abstractNum w:abstractNumId="29" w15:restartNumberingAfterBreak="0">
    <w:nsid w:val="3E767E65"/>
    <w:multiLevelType w:val="singleLevel"/>
    <w:tmpl w:val="7C16FF0E"/>
    <w:lvl w:ilvl="0">
      <w:start w:val="6"/>
      <w:numFmt w:val="decimal"/>
      <w:lvlText w:val="%1."/>
      <w:legacy w:legacy="1" w:legacySpace="120" w:legacyIndent="360"/>
      <w:lvlJc w:val="left"/>
      <w:pPr>
        <w:ind w:left="360" w:hanging="360"/>
      </w:pPr>
    </w:lvl>
  </w:abstractNum>
  <w:abstractNum w:abstractNumId="30" w15:restartNumberingAfterBreak="0">
    <w:nsid w:val="41BB670D"/>
    <w:multiLevelType w:val="hybridMultilevel"/>
    <w:tmpl w:val="42FACE9A"/>
    <w:lvl w:ilvl="0" w:tplc="3BEC2ABA">
      <w:start w:val="2"/>
      <w:numFmt w:val="decimal"/>
      <w:lvlText w:val="%1."/>
      <w:lvlJc w:val="left"/>
      <w:pPr>
        <w:tabs>
          <w:tab w:val="num" w:pos="737"/>
        </w:tabs>
        <w:ind w:left="737" w:hanging="73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3654393"/>
    <w:multiLevelType w:val="multilevel"/>
    <w:tmpl w:val="3496EEE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465A3F8B"/>
    <w:multiLevelType w:val="multilevel"/>
    <w:tmpl w:val="10AE3EF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49046DDF"/>
    <w:multiLevelType w:val="multilevel"/>
    <w:tmpl w:val="4F167470"/>
    <w:lvl w:ilvl="0">
      <w:start w:val="1"/>
      <w:numFmt w:val="decimal"/>
      <w:lvlText w:val="%1."/>
      <w:lvlJc w:val="left"/>
      <w:pPr>
        <w:ind w:left="340" w:hanging="340"/>
      </w:pPr>
      <w:rPr>
        <w:rFonts w:hint="default"/>
      </w:rPr>
    </w:lvl>
    <w:lvl w:ilvl="1">
      <w:start w:val="2"/>
      <w:numFmt w:val="decimal"/>
      <w:lvlText w:val="%2)"/>
      <w:lvlJc w:val="left"/>
      <w:pPr>
        <w:tabs>
          <w:tab w:val="num" w:pos="757"/>
        </w:tabs>
        <w:ind w:left="737" w:hanging="340"/>
      </w:pPr>
      <w:rPr>
        <w:rFonts w:hint="default"/>
      </w:rPr>
    </w:lvl>
    <w:lvl w:ilvl="2">
      <w:start w:val="5"/>
      <w:numFmt w:val="decimal"/>
      <w:lvlText w:val="%3."/>
      <w:lvlJc w:val="left"/>
      <w:pPr>
        <w:tabs>
          <w:tab w:val="num" w:pos="737"/>
        </w:tabs>
        <w:ind w:left="737" w:hanging="737"/>
      </w:pPr>
      <w:rPr>
        <w:rFonts w:hint="default"/>
      </w:rPr>
    </w:lvl>
    <w:lvl w:ilvl="3">
      <w:start w:val="1"/>
      <w:numFmt w:val="decimal"/>
      <w:lvlText w:val="%4)"/>
      <w:lvlJc w:val="left"/>
      <w:pPr>
        <w:tabs>
          <w:tab w:val="num" w:pos="757"/>
        </w:tabs>
        <w:ind w:left="737" w:hanging="340"/>
      </w:pPr>
      <w:rPr>
        <w:rFonts w:hint="default"/>
      </w:rPr>
    </w:lvl>
    <w:lvl w:ilvl="4">
      <w:start w:val="1"/>
      <w:numFmt w:val="lowerLetter"/>
      <w:lvlText w:val="%5."/>
      <w:lvlJc w:val="left"/>
      <w:pPr>
        <w:ind w:left="1600" w:hanging="360"/>
      </w:pPr>
      <w:rPr>
        <w:rFonts w:hint="default"/>
      </w:rPr>
    </w:lvl>
    <w:lvl w:ilvl="5">
      <w:start w:val="1"/>
      <w:numFmt w:val="lowerRoman"/>
      <w:lvlText w:val="%6."/>
      <w:lvlJc w:val="left"/>
      <w:pPr>
        <w:ind w:left="1780" w:hanging="180"/>
      </w:pPr>
      <w:rPr>
        <w:rFonts w:hint="default"/>
      </w:rPr>
    </w:lvl>
    <w:lvl w:ilvl="6">
      <w:start w:val="1"/>
      <w:numFmt w:val="decimal"/>
      <w:lvlText w:val="%7."/>
      <w:lvlJc w:val="left"/>
      <w:pPr>
        <w:ind w:left="2140" w:hanging="360"/>
      </w:pPr>
      <w:rPr>
        <w:rFonts w:hint="default"/>
      </w:rPr>
    </w:lvl>
    <w:lvl w:ilvl="7">
      <w:start w:val="1"/>
      <w:numFmt w:val="lowerLetter"/>
      <w:lvlText w:val="%8."/>
      <w:lvlJc w:val="left"/>
      <w:pPr>
        <w:ind w:left="2500" w:hanging="360"/>
      </w:pPr>
      <w:rPr>
        <w:rFonts w:hint="default"/>
      </w:rPr>
    </w:lvl>
    <w:lvl w:ilvl="8">
      <w:start w:val="1"/>
      <w:numFmt w:val="lowerRoman"/>
      <w:lvlText w:val="%9."/>
      <w:lvlJc w:val="left"/>
      <w:pPr>
        <w:ind w:left="2680" w:hanging="180"/>
      </w:pPr>
      <w:rPr>
        <w:rFonts w:hint="default"/>
      </w:rPr>
    </w:lvl>
  </w:abstractNum>
  <w:abstractNum w:abstractNumId="34" w15:restartNumberingAfterBreak="0">
    <w:nsid w:val="49A87BC3"/>
    <w:multiLevelType w:val="multilevel"/>
    <w:tmpl w:val="5CEC26D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4E5C75A5"/>
    <w:multiLevelType w:val="hybridMultilevel"/>
    <w:tmpl w:val="358496A8"/>
    <w:lvl w:ilvl="0" w:tplc="880A50F0">
      <w:start w:val="1"/>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E5E284D"/>
    <w:multiLevelType w:val="multilevel"/>
    <w:tmpl w:val="1714B8EA"/>
    <w:lvl w:ilvl="0">
      <w:start w:val="1"/>
      <w:numFmt w:val="decimal"/>
      <w:lvlText w:val="%1)"/>
      <w:lvlJc w:val="left"/>
      <w:pPr>
        <w:tabs>
          <w:tab w:val="num" w:pos="757"/>
        </w:tabs>
        <w:ind w:left="737" w:hanging="340"/>
      </w:pPr>
      <w:rPr>
        <w:rFonts w:hint="default"/>
      </w:rPr>
    </w:lvl>
    <w:lvl w:ilvl="1">
      <w:start w:val="3"/>
      <w:numFmt w:val="decimal"/>
      <w:lvlText w:val="%2."/>
      <w:lvlJc w:val="left"/>
      <w:pPr>
        <w:tabs>
          <w:tab w:val="num" w:pos="360"/>
        </w:tabs>
        <w:ind w:left="340" w:hanging="340"/>
      </w:pPr>
      <w:rPr>
        <w:rFonts w:hint="default"/>
      </w:rPr>
    </w:lvl>
    <w:lvl w:ilvl="2">
      <w:start w:val="1"/>
      <w:numFmt w:val="lowerRoman"/>
      <w:lvlText w:val="%3."/>
      <w:legacy w:legacy="1" w:legacySpace="120" w:legacyIndent="180"/>
      <w:lvlJc w:val="left"/>
      <w:pPr>
        <w:ind w:left="880" w:hanging="180"/>
      </w:pPr>
    </w:lvl>
    <w:lvl w:ilvl="3">
      <w:start w:val="1"/>
      <w:numFmt w:val="decimal"/>
      <w:lvlText w:val="%4."/>
      <w:legacy w:legacy="1" w:legacySpace="120" w:legacyIndent="360"/>
      <w:lvlJc w:val="left"/>
      <w:pPr>
        <w:ind w:left="1240" w:hanging="360"/>
      </w:pPr>
    </w:lvl>
    <w:lvl w:ilvl="4">
      <w:start w:val="1"/>
      <w:numFmt w:val="lowerLetter"/>
      <w:lvlText w:val="%5."/>
      <w:legacy w:legacy="1" w:legacySpace="120" w:legacyIndent="360"/>
      <w:lvlJc w:val="left"/>
      <w:pPr>
        <w:ind w:left="1600" w:hanging="360"/>
      </w:pPr>
    </w:lvl>
    <w:lvl w:ilvl="5">
      <w:start w:val="1"/>
      <w:numFmt w:val="lowerRoman"/>
      <w:lvlText w:val="%6."/>
      <w:legacy w:legacy="1" w:legacySpace="120" w:legacyIndent="180"/>
      <w:lvlJc w:val="left"/>
      <w:pPr>
        <w:ind w:left="1780" w:hanging="180"/>
      </w:pPr>
    </w:lvl>
    <w:lvl w:ilvl="6">
      <w:start w:val="1"/>
      <w:numFmt w:val="decimal"/>
      <w:lvlText w:val="%7."/>
      <w:legacy w:legacy="1" w:legacySpace="120" w:legacyIndent="360"/>
      <w:lvlJc w:val="left"/>
      <w:pPr>
        <w:ind w:left="2140" w:hanging="360"/>
      </w:pPr>
    </w:lvl>
    <w:lvl w:ilvl="7">
      <w:start w:val="1"/>
      <w:numFmt w:val="lowerLetter"/>
      <w:lvlText w:val="%8."/>
      <w:legacy w:legacy="1" w:legacySpace="120" w:legacyIndent="360"/>
      <w:lvlJc w:val="left"/>
      <w:pPr>
        <w:ind w:left="2500" w:hanging="360"/>
      </w:pPr>
    </w:lvl>
    <w:lvl w:ilvl="8">
      <w:start w:val="1"/>
      <w:numFmt w:val="lowerRoman"/>
      <w:lvlText w:val="%9."/>
      <w:legacy w:legacy="1" w:legacySpace="120" w:legacyIndent="180"/>
      <w:lvlJc w:val="left"/>
      <w:pPr>
        <w:ind w:left="2680" w:hanging="180"/>
      </w:pPr>
    </w:lvl>
  </w:abstractNum>
  <w:abstractNum w:abstractNumId="37" w15:restartNumberingAfterBreak="0">
    <w:nsid w:val="500B0EDC"/>
    <w:multiLevelType w:val="hybridMultilevel"/>
    <w:tmpl w:val="6CFED71A"/>
    <w:lvl w:ilvl="0" w:tplc="53FE868E">
      <w:start w:val="1"/>
      <w:numFmt w:val="decimal"/>
      <w:lvlText w:val="%1)"/>
      <w:lvlJc w:val="left"/>
      <w:pPr>
        <w:tabs>
          <w:tab w:val="num" w:pos="737"/>
        </w:tabs>
        <w:ind w:left="73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0B91D0E"/>
    <w:multiLevelType w:val="multilevel"/>
    <w:tmpl w:val="C07AACA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528045DE"/>
    <w:multiLevelType w:val="hybridMultilevel"/>
    <w:tmpl w:val="0CA42CEC"/>
    <w:lvl w:ilvl="0" w:tplc="A2565112">
      <w:start w:val="6"/>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44D4D1C"/>
    <w:multiLevelType w:val="multilevel"/>
    <w:tmpl w:val="C4FA2B7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15:restartNumberingAfterBreak="0">
    <w:nsid w:val="54B979D8"/>
    <w:multiLevelType w:val="multilevel"/>
    <w:tmpl w:val="7156634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56182B2E"/>
    <w:multiLevelType w:val="singleLevel"/>
    <w:tmpl w:val="6A54809E"/>
    <w:lvl w:ilvl="0">
      <w:start w:val="2"/>
      <w:numFmt w:val="decimal"/>
      <w:lvlText w:val="%1"/>
      <w:legacy w:legacy="1" w:legacySpace="0" w:legacyIndent="0"/>
      <w:lvlJc w:val="left"/>
    </w:lvl>
  </w:abstractNum>
  <w:abstractNum w:abstractNumId="43" w15:restartNumberingAfterBreak="0">
    <w:nsid w:val="5D235685"/>
    <w:multiLevelType w:val="hybridMultilevel"/>
    <w:tmpl w:val="EEC46A7A"/>
    <w:lvl w:ilvl="0" w:tplc="72C0ADD0">
      <w:start w:val="1"/>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0C8181F"/>
    <w:multiLevelType w:val="singleLevel"/>
    <w:tmpl w:val="0C80DECA"/>
    <w:lvl w:ilvl="0">
      <w:start w:val="1"/>
      <w:numFmt w:val="decimal"/>
      <w:lvlText w:val="%1)"/>
      <w:legacy w:legacy="1" w:legacySpace="0" w:legacyIndent="0"/>
      <w:lvlJc w:val="left"/>
    </w:lvl>
  </w:abstractNum>
  <w:abstractNum w:abstractNumId="45" w15:restartNumberingAfterBreak="0">
    <w:nsid w:val="60DC1B43"/>
    <w:multiLevelType w:val="singleLevel"/>
    <w:tmpl w:val="0C80DECA"/>
    <w:lvl w:ilvl="0">
      <w:start w:val="1"/>
      <w:numFmt w:val="decimal"/>
      <w:lvlText w:val="%1)"/>
      <w:legacy w:legacy="1" w:legacySpace="0" w:legacyIndent="0"/>
      <w:lvlJc w:val="left"/>
    </w:lvl>
  </w:abstractNum>
  <w:abstractNum w:abstractNumId="46" w15:restartNumberingAfterBreak="0">
    <w:nsid w:val="61B3557E"/>
    <w:multiLevelType w:val="hybridMultilevel"/>
    <w:tmpl w:val="08F8530A"/>
    <w:lvl w:ilvl="0" w:tplc="F8022348">
      <w:start w:val="1"/>
      <w:numFmt w:val="decimal"/>
      <w:lvlText w:val="%1)"/>
      <w:lvlJc w:val="left"/>
      <w:pPr>
        <w:tabs>
          <w:tab w:val="num" w:pos="737"/>
        </w:tabs>
        <w:ind w:left="73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63BE3138"/>
    <w:multiLevelType w:val="hybridMultilevel"/>
    <w:tmpl w:val="E92E2FD4"/>
    <w:lvl w:ilvl="0" w:tplc="FEBCF84A">
      <w:start w:val="7"/>
      <w:numFmt w:val="decimal"/>
      <w:lvlText w:val="%1."/>
      <w:lvlJc w:val="left"/>
      <w:pPr>
        <w:tabs>
          <w:tab w:val="num" w:pos="360"/>
        </w:tabs>
        <w:ind w:left="340" w:hanging="340"/>
      </w:pPr>
      <w:rPr>
        <w:rFonts w:hint="default"/>
      </w:rPr>
    </w:lvl>
    <w:lvl w:ilvl="1" w:tplc="1F78A6B4">
      <w:start w:val="1"/>
      <w:numFmt w:val="decimal"/>
      <w:lvlText w:val="%2)"/>
      <w:lvlJc w:val="left"/>
      <w:pPr>
        <w:tabs>
          <w:tab w:val="num" w:pos="737"/>
        </w:tabs>
        <w:ind w:left="737" w:hanging="397"/>
      </w:pPr>
      <w:rPr>
        <w:rFonts w:hint="default"/>
      </w:rPr>
    </w:lvl>
    <w:lvl w:ilvl="2" w:tplc="E164473C">
      <w:start w:val="8"/>
      <w:numFmt w:val="decimal"/>
      <w:lvlText w:val="%3."/>
      <w:lvlJc w:val="left"/>
      <w:pPr>
        <w:tabs>
          <w:tab w:val="num" w:pos="360"/>
        </w:tabs>
        <w:ind w:left="340" w:hanging="34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69D00FCF"/>
    <w:multiLevelType w:val="singleLevel"/>
    <w:tmpl w:val="0C80DECA"/>
    <w:lvl w:ilvl="0">
      <w:start w:val="1"/>
      <w:numFmt w:val="decimal"/>
      <w:lvlText w:val="%1)"/>
      <w:legacy w:legacy="1" w:legacySpace="0" w:legacyIndent="0"/>
      <w:lvlJc w:val="left"/>
    </w:lvl>
  </w:abstractNum>
  <w:abstractNum w:abstractNumId="49" w15:restartNumberingAfterBreak="0">
    <w:nsid w:val="6E1F6C38"/>
    <w:multiLevelType w:val="hybridMultilevel"/>
    <w:tmpl w:val="BE5EC6AA"/>
    <w:lvl w:ilvl="0" w:tplc="91889C7C">
      <w:start w:val="5"/>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FBC600C"/>
    <w:multiLevelType w:val="singleLevel"/>
    <w:tmpl w:val="06FAFF68"/>
    <w:lvl w:ilvl="0">
      <w:start w:val="1"/>
      <w:numFmt w:val="decimal"/>
      <w:lvlText w:val="%1)"/>
      <w:legacy w:legacy="1" w:legacySpace="120" w:legacyIndent="360"/>
      <w:lvlJc w:val="left"/>
      <w:pPr>
        <w:ind w:left="757" w:hanging="360"/>
      </w:pPr>
    </w:lvl>
  </w:abstractNum>
  <w:abstractNum w:abstractNumId="51" w15:restartNumberingAfterBreak="0">
    <w:nsid w:val="7201723C"/>
    <w:multiLevelType w:val="hybridMultilevel"/>
    <w:tmpl w:val="8C08A86E"/>
    <w:lvl w:ilvl="0" w:tplc="220CAE50">
      <w:start w:val="1"/>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7D061D97"/>
    <w:multiLevelType w:val="hybridMultilevel"/>
    <w:tmpl w:val="A6B0536A"/>
    <w:lvl w:ilvl="0" w:tplc="18A490DE">
      <w:start w:val="1"/>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607784217">
    <w:abstractNumId w:val="0"/>
  </w:num>
  <w:num w:numId="2" w16cid:durableId="914586966">
    <w:abstractNumId w:val="24"/>
  </w:num>
  <w:num w:numId="3" w16cid:durableId="2129008352">
    <w:abstractNumId w:val="29"/>
  </w:num>
  <w:num w:numId="4" w16cid:durableId="1218592575">
    <w:abstractNumId w:val="16"/>
  </w:num>
  <w:num w:numId="5" w16cid:durableId="166142350">
    <w:abstractNumId w:val="12"/>
  </w:num>
  <w:num w:numId="6" w16cid:durableId="1173184300">
    <w:abstractNumId w:val="50"/>
  </w:num>
  <w:num w:numId="7" w16cid:durableId="697775946">
    <w:abstractNumId w:val="4"/>
  </w:num>
  <w:num w:numId="8" w16cid:durableId="435249385">
    <w:abstractNumId w:val="14"/>
  </w:num>
  <w:num w:numId="9" w16cid:durableId="1993944925">
    <w:abstractNumId w:val="17"/>
  </w:num>
  <w:num w:numId="10" w16cid:durableId="1269896313">
    <w:abstractNumId w:val="36"/>
  </w:num>
  <w:num w:numId="11" w16cid:durableId="208687138">
    <w:abstractNumId w:val="9"/>
  </w:num>
  <w:num w:numId="12" w16cid:durableId="1539246684">
    <w:abstractNumId w:val="45"/>
  </w:num>
  <w:num w:numId="13" w16cid:durableId="1035037069">
    <w:abstractNumId w:val="42"/>
  </w:num>
  <w:num w:numId="14" w16cid:durableId="1401948325">
    <w:abstractNumId w:val="28"/>
  </w:num>
  <w:num w:numId="15" w16cid:durableId="1062212742">
    <w:abstractNumId w:val="48"/>
  </w:num>
  <w:num w:numId="16" w16cid:durableId="379091751">
    <w:abstractNumId w:val="44"/>
  </w:num>
  <w:num w:numId="17" w16cid:durableId="1363019547">
    <w:abstractNumId w:val="8"/>
  </w:num>
  <w:num w:numId="18" w16cid:durableId="1412850201">
    <w:abstractNumId w:val="26"/>
  </w:num>
  <w:num w:numId="19" w16cid:durableId="228734468">
    <w:abstractNumId w:val="30"/>
  </w:num>
  <w:num w:numId="20" w16cid:durableId="446588329">
    <w:abstractNumId w:val="27"/>
  </w:num>
  <w:num w:numId="21" w16cid:durableId="1646203916">
    <w:abstractNumId w:val="10"/>
  </w:num>
  <w:num w:numId="22" w16cid:durableId="2131195832">
    <w:abstractNumId w:val="35"/>
  </w:num>
  <w:num w:numId="23" w16cid:durableId="618881777">
    <w:abstractNumId w:val="51"/>
  </w:num>
  <w:num w:numId="24" w16cid:durableId="1259482914">
    <w:abstractNumId w:val="25"/>
  </w:num>
  <w:num w:numId="25" w16cid:durableId="532159702">
    <w:abstractNumId w:val="19"/>
  </w:num>
  <w:num w:numId="26" w16cid:durableId="1407726703">
    <w:abstractNumId w:val="39"/>
  </w:num>
  <w:num w:numId="27" w16cid:durableId="2028094494">
    <w:abstractNumId w:val="20"/>
  </w:num>
  <w:num w:numId="28" w16cid:durableId="966087665">
    <w:abstractNumId w:val="43"/>
  </w:num>
  <w:num w:numId="29" w16cid:durableId="216206156">
    <w:abstractNumId w:val="3"/>
  </w:num>
  <w:num w:numId="30" w16cid:durableId="1487477062">
    <w:abstractNumId w:val="37"/>
  </w:num>
  <w:num w:numId="31" w16cid:durableId="1584610624">
    <w:abstractNumId w:val="49"/>
  </w:num>
  <w:num w:numId="32" w16cid:durableId="660040298">
    <w:abstractNumId w:val="46"/>
  </w:num>
  <w:num w:numId="33" w16cid:durableId="78909440">
    <w:abstractNumId w:val="47"/>
  </w:num>
  <w:num w:numId="34" w16cid:durableId="2001959547">
    <w:abstractNumId w:val="52"/>
  </w:num>
  <w:num w:numId="35" w16cid:durableId="1960916443">
    <w:abstractNumId w:val="21"/>
  </w:num>
  <w:num w:numId="36" w16cid:durableId="2903329">
    <w:abstractNumId w:val="23"/>
  </w:num>
  <w:num w:numId="37" w16cid:durableId="1326595099">
    <w:abstractNumId w:val="18"/>
  </w:num>
  <w:num w:numId="38" w16cid:durableId="1320036780">
    <w:abstractNumId w:val="33"/>
  </w:num>
  <w:num w:numId="39" w16cid:durableId="207374046">
    <w:abstractNumId w:val="2"/>
  </w:num>
  <w:num w:numId="40" w16cid:durableId="52394634">
    <w:abstractNumId w:val="13"/>
  </w:num>
  <w:num w:numId="41" w16cid:durableId="2125490291">
    <w:abstractNumId w:val="38"/>
  </w:num>
  <w:num w:numId="42" w16cid:durableId="194658306">
    <w:abstractNumId w:val="41"/>
  </w:num>
  <w:num w:numId="43" w16cid:durableId="1871068414">
    <w:abstractNumId w:val="5"/>
  </w:num>
  <w:num w:numId="44" w16cid:durableId="1467776030">
    <w:abstractNumId w:val="11"/>
  </w:num>
  <w:num w:numId="45" w16cid:durableId="1724793036">
    <w:abstractNumId w:val="34"/>
  </w:num>
  <w:num w:numId="46" w16cid:durableId="321738809">
    <w:abstractNumId w:val="32"/>
  </w:num>
  <w:num w:numId="47" w16cid:durableId="1101800264">
    <w:abstractNumId w:val="15"/>
  </w:num>
  <w:num w:numId="48" w16cid:durableId="853419520">
    <w:abstractNumId w:val="40"/>
  </w:num>
  <w:num w:numId="49" w16cid:durableId="1836453459">
    <w:abstractNumId w:val="22"/>
  </w:num>
  <w:num w:numId="50" w16cid:durableId="543295142">
    <w:abstractNumId w:val="7"/>
  </w:num>
  <w:num w:numId="51" w16cid:durableId="959258579">
    <w:abstractNumId w:val="6"/>
  </w:num>
  <w:num w:numId="52" w16cid:durableId="316081152">
    <w:abstractNumId w:val="31"/>
  </w:num>
  <w:num w:numId="53" w16cid:durableId="15669850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389719548">
    <w:abstractNumId w:val="4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14099935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877890019">
    <w:abstractNumId w:val="47"/>
    <w:lvlOverride w:ilvl="0">
      <w:startOverride w:val="7"/>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870924950">
    <w:abstractNumId w:val="1"/>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rolina Wiencaszek">
    <w15:presenceInfo w15:providerId="AD" w15:userId="S-1-5-21-1969274667-3667063520-1770670950-11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pos w:val="beneathText"/>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B7C"/>
    <w:rsid w:val="00011C34"/>
    <w:rsid w:val="000254CD"/>
    <w:rsid w:val="00042112"/>
    <w:rsid w:val="00055628"/>
    <w:rsid w:val="00055AC6"/>
    <w:rsid w:val="0005737E"/>
    <w:rsid w:val="00073DBA"/>
    <w:rsid w:val="00074DA4"/>
    <w:rsid w:val="000B6222"/>
    <w:rsid w:val="000C1769"/>
    <w:rsid w:val="000D159C"/>
    <w:rsid w:val="000E71E3"/>
    <w:rsid w:val="000F2832"/>
    <w:rsid w:val="000F600F"/>
    <w:rsid w:val="00120DBD"/>
    <w:rsid w:val="0012119C"/>
    <w:rsid w:val="001255E2"/>
    <w:rsid w:val="00130521"/>
    <w:rsid w:val="001362B8"/>
    <w:rsid w:val="00147511"/>
    <w:rsid w:val="00173761"/>
    <w:rsid w:val="0017489A"/>
    <w:rsid w:val="00174D4C"/>
    <w:rsid w:val="00180F3B"/>
    <w:rsid w:val="001931CE"/>
    <w:rsid w:val="001A1538"/>
    <w:rsid w:val="001A1928"/>
    <w:rsid w:val="001A1A5F"/>
    <w:rsid w:val="001B4632"/>
    <w:rsid w:val="001C32EF"/>
    <w:rsid w:val="001F0D34"/>
    <w:rsid w:val="002637D9"/>
    <w:rsid w:val="0026694A"/>
    <w:rsid w:val="00270FB7"/>
    <w:rsid w:val="002824B1"/>
    <w:rsid w:val="00286243"/>
    <w:rsid w:val="002928F1"/>
    <w:rsid w:val="0029797B"/>
    <w:rsid w:val="002F3713"/>
    <w:rsid w:val="002F3B7C"/>
    <w:rsid w:val="002F3E1D"/>
    <w:rsid w:val="003026B7"/>
    <w:rsid w:val="00302A8B"/>
    <w:rsid w:val="0030416D"/>
    <w:rsid w:val="003045BC"/>
    <w:rsid w:val="00310C6C"/>
    <w:rsid w:val="003201D8"/>
    <w:rsid w:val="00322265"/>
    <w:rsid w:val="00330448"/>
    <w:rsid w:val="0033383D"/>
    <w:rsid w:val="003346AA"/>
    <w:rsid w:val="00373917"/>
    <w:rsid w:val="003748FA"/>
    <w:rsid w:val="00380489"/>
    <w:rsid w:val="0039402B"/>
    <w:rsid w:val="003E6761"/>
    <w:rsid w:val="004015B1"/>
    <w:rsid w:val="00430C75"/>
    <w:rsid w:val="00433A5A"/>
    <w:rsid w:val="00442831"/>
    <w:rsid w:val="00443EE3"/>
    <w:rsid w:val="00447517"/>
    <w:rsid w:val="00465DE6"/>
    <w:rsid w:val="004B1CC7"/>
    <w:rsid w:val="004D38E1"/>
    <w:rsid w:val="004E3819"/>
    <w:rsid w:val="004E5950"/>
    <w:rsid w:val="00525F80"/>
    <w:rsid w:val="0054239C"/>
    <w:rsid w:val="00542D9E"/>
    <w:rsid w:val="00551544"/>
    <w:rsid w:val="00563D2A"/>
    <w:rsid w:val="005714CC"/>
    <w:rsid w:val="00571C63"/>
    <w:rsid w:val="005765A1"/>
    <w:rsid w:val="005A6F59"/>
    <w:rsid w:val="005B2662"/>
    <w:rsid w:val="005B43C3"/>
    <w:rsid w:val="005B4C56"/>
    <w:rsid w:val="005D41A4"/>
    <w:rsid w:val="005E4A87"/>
    <w:rsid w:val="005F22EF"/>
    <w:rsid w:val="005F4C60"/>
    <w:rsid w:val="005F4D84"/>
    <w:rsid w:val="00610363"/>
    <w:rsid w:val="0064028B"/>
    <w:rsid w:val="0065296E"/>
    <w:rsid w:val="006656C0"/>
    <w:rsid w:val="006674C0"/>
    <w:rsid w:val="00675333"/>
    <w:rsid w:val="00686D2F"/>
    <w:rsid w:val="006A2433"/>
    <w:rsid w:val="006B6D12"/>
    <w:rsid w:val="006C1C6D"/>
    <w:rsid w:val="006C2448"/>
    <w:rsid w:val="006D30D6"/>
    <w:rsid w:val="006D3665"/>
    <w:rsid w:val="006D6E40"/>
    <w:rsid w:val="006E485D"/>
    <w:rsid w:val="006E6EAB"/>
    <w:rsid w:val="00735D61"/>
    <w:rsid w:val="00746D83"/>
    <w:rsid w:val="007676B5"/>
    <w:rsid w:val="0077502F"/>
    <w:rsid w:val="0078680A"/>
    <w:rsid w:val="00795051"/>
    <w:rsid w:val="00796547"/>
    <w:rsid w:val="007B0517"/>
    <w:rsid w:val="007D6575"/>
    <w:rsid w:val="007E4837"/>
    <w:rsid w:val="00810594"/>
    <w:rsid w:val="008261C2"/>
    <w:rsid w:val="00841B76"/>
    <w:rsid w:val="008423F1"/>
    <w:rsid w:val="00846272"/>
    <w:rsid w:val="0087660C"/>
    <w:rsid w:val="008B170B"/>
    <w:rsid w:val="008B6402"/>
    <w:rsid w:val="008D60D6"/>
    <w:rsid w:val="008D6D49"/>
    <w:rsid w:val="008E5F36"/>
    <w:rsid w:val="00901F52"/>
    <w:rsid w:val="00905508"/>
    <w:rsid w:val="00910D0F"/>
    <w:rsid w:val="009256E1"/>
    <w:rsid w:val="00942D73"/>
    <w:rsid w:val="00950C0F"/>
    <w:rsid w:val="009523CD"/>
    <w:rsid w:val="00955A78"/>
    <w:rsid w:val="0095774C"/>
    <w:rsid w:val="00974773"/>
    <w:rsid w:val="00974B38"/>
    <w:rsid w:val="0097696F"/>
    <w:rsid w:val="00981D56"/>
    <w:rsid w:val="009B471A"/>
    <w:rsid w:val="009C5570"/>
    <w:rsid w:val="009C76FA"/>
    <w:rsid w:val="009F118B"/>
    <w:rsid w:val="009F38BF"/>
    <w:rsid w:val="009F55D7"/>
    <w:rsid w:val="00A05AB2"/>
    <w:rsid w:val="00A44078"/>
    <w:rsid w:val="00A469B7"/>
    <w:rsid w:val="00A50967"/>
    <w:rsid w:val="00A51483"/>
    <w:rsid w:val="00A52C66"/>
    <w:rsid w:val="00A64867"/>
    <w:rsid w:val="00A8646C"/>
    <w:rsid w:val="00A96828"/>
    <w:rsid w:val="00AA0A1C"/>
    <w:rsid w:val="00AA254E"/>
    <w:rsid w:val="00AA3025"/>
    <w:rsid w:val="00AA54DB"/>
    <w:rsid w:val="00AA5D70"/>
    <w:rsid w:val="00AB0925"/>
    <w:rsid w:val="00AC6925"/>
    <w:rsid w:val="00AD25FD"/>
    <w:rsid w:val="00AF61BF"/>
    <w:rsid w:val="00B10130"/>
    <w:rsid w:val="00B220BC"/>
    <w:rsid w:val="00B464F5"/>
    <w:rsid w:val="00B516DA"/>
    <w:rsid w:val="00B52602"/>
    <w:rsid w:val="00B64892"/>
    <w:rsid w:val="00B761E8"/>
    <w:rsid w:val="00B76776"/>
    <w:rsid w:val="00B85CA0"/>
    <w:rsid w:val="00B92B33"/>
    <w:rsid w:val="00B92BA1"/>
    <w:rsid w:val="00B938CC"/>
    <w:rsid w:val="00BA1B35"/>
    <w:rsid w:val="00BD789B"/>
    <w:rsid w:val="00BE6B04"/>
    <w:rsid w:val="00BF00EC"/>
    <w:rsid w:val="00BF4ADA"/>
    <w:rsid w:val="00C07D8D"/>
    <w:rsid w:val="00C16C43"/>
    <w:rsid w:val="00C225FE"/>
    <w:rsid w:val="00C32F8B"/>
    <w:rsid w:val="00C334FE"/>
    <w:rsid w:val="00C560DF"/>
    <w:rsid w:val="00C57EE0"/>
    <w:rsid w:val="00C60352"/>
    <w:rsid w:val="00C64EC5"/>
    <w:rsid w:val="00C71DB2"/>
    <w:rsid w:val="00C86588"/>
    <w:rsid w:val="00C915E9"/>
    <w:rsid w:val="00CB2041"/>
    <w:rsid w:val="00CB321D"/>
    <w:rsid w:val="00CC5248"/>
    <w:rsid w:val="00CF0DDB"/>
    <w:rsid w:val="00D206FF"/>
    <w:rsid w:val="00D24ED4"/>
    <w:rsid w:val="00D25856"/>
    <w:rsid w:val="00D34427"/>
    <w:rsid w:val="00D3780B"/>
    <w:rsid w:val="00D430AE"/>
    <w:rsid w:val="00D702FD"/>
    <w:rsid w:val="00D729CC"/>
    <w:rsid w:val="00D760C8"/>
    <w:rsid w:val="00D76916"/>
    <w:rsid w:val="00D81280"/>
    <w:rsid w:val="00D85198"/>
    <w:rsid w:val="00D85216"/>
    <w:rsid w:val="00DA10D5"/>
    <w:rsid w:val="00DA42B8"/>
    <w:rsid w:val="00DB1C0F"/>
    <w:rsid w:val="00DB490C"/>
    <w:rsid w:val="00DC2611"/>
    <w:rsid w:val="00DD6776"/>
    <w:rsid w:val="00DE14BA"/>
    <w:rsid w:val="00E02B4D"/>
    <w:rsid w:val="00E256FF"/>
    <w:rsid w:val="00E279ED"/>
    <w:rsid w:val="00E43114"/>
    <w:rsid w:val="00E4427D"/>
    <w:rsid w:val="00E71F69"/>
    <w:rsid w:val="00E76847"/>
    <w:rsid w:val="00E8314F"/>
    <w:rsid w:val="00E83E7A"/>
    <w:rsid w:val="00E8562E"/>
    <w:rsid w:val="00E9239C"/>
    <w:rsid w:val="00EA351F"/>
    <w:rsid w:val="00EA5A6A"/>
    <w:rsid w:val="00EA7A30"/>
    <w:rsid w:val="00EC4434"/>
    <w:rsid w:val="00EF22A6"/>
    <w:rsid w:val="00F13231"/>
    <w:rsid w:val="00F14B4F"/>
    <w:rsid w:val="00F34962"/>
    <w:rsid w:val="00F52F20"/>
    <w:rsid w:val="00F621F5"/>
    <w:rsid w:val="00F66F3F"/>
    <w:rsid w:val="00F81C9A"/>
    <w:rsid w:val="00F83C04"/>
    <w:rsid w:val="00F8690D"/>
    <w:rsid w:val="00F95895"/>
    <w:rsid w:val="00FA5B32"/>
    <w:rsid w:val="00FF0660"/>
    <w:rsid w:val="00FF76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81EC5F"/>
  <w15:docId w15:val="{C8DD9422-CEE1-43F7-8B20-3AB3256AB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0D34"/>
    <w:pPr>
      <w:widowControl w:val="0"/>
      <w:suppressAutoHyphens/>
      <w:overflowPunct w:val="0"/>
      <w:autoSpaceDE w:val="0"/>
      <w:autoSpaceDN w:val="0"/>
      <w:adjustRightInd w:val="0"/>
      <w:textAlignment w:val="baseline"/>
    </w:pPr>
    <w:rPr>
      <w:kern w:val="1"/>
    </w:rPr>
  </w:style>
  <w:style w:type="paragraph" w:styleId="Nagwek1">
    <w:name w:val="heading 1"/>
    <w:basedOn w:val="Normalny"/>
    <w:next w:val="Normalny"/>
    <w:qFormat/>
    <w:rsid w:val="008261C2"/>
    <w:pPr>
      <w:keepNext/>
      <w:numPr>
        <w:numId w:val="1"/>
      </w:numPr>
      <w:spacing w:before="240" w:after="60"/>
      <w:outlineLvl w:val="0"/>
    </w:pPr>
    <w:rPr>
      <w:rFonts w:ascii="Arial" w:hAnsi="Arial"/>
      <w:b/>
      <w:sz w:val="32"/>
    </w:rPr>
  </w:style>
  <w:style w:type="paragraph" w:styleId="Nagwek2">
    <w:name w:val="heading 2"/>
    <w:basedOn w:val="Normalny"/>
    <w:next w:val="Normalny"/>
    <w:qFormat/>
    <w:rsid w:val="008261C2"/>
    <w:pPr>
      <w:keepNext/>
      <w:numPr>
        <w:ilvl w:val="1"/>
        <w:numId w:val="1"/>
      </w:numPr>
      <w:spacing w:before="240" w:after="60"/>
      <w:outlineLvl w:val="1"/>
    </w:pPr>
    <w:rPr>
      <w:rFonts w:ascii="Arial" w:hAnsi="Arial"/>
      <w:b/>
      <w:i/>
      <w:sz w:val="28"/>
    </w:rPr>
  </w:style>
  <w:style w:type="paragraph" w:styleId="Nagwek3">
    <w:name w:val="heading 3"/>
    <w:basedOn w:val="Normalny"/>
    <w:next w:val="Normalny"/>
    <w:qFormat/>
    <w:rsid w:val="008261C2"/>
    <w:pPr>
      <w:keepNext/>
      <w:numPr>
        <w:ilvl w:val="2"/>
        <w:numId w:val="1"/>
      </w:numPr>
      <w:spacing w:before="240" w:after="60"/>
      <w:outlineLvl w:val="2"/>
    </w:pPr>
    <w:rPr>
      <w:rFonts w:ascii="Arial" w:hAnsi="Arial"/>
      <w:b/>
      <w:sz w:val="26"/>
    </w:rPr>
  </w:style>
  <w:style w:type="paragraph" w:styleId="Nagwek4">
    <w:name w:val="heading 4"/>
    <w:basedOn w:val="Normalny"/>
    <w:next w:val="Normalny"/>
    <w:qFormat/>
    <w:rsid w:val="008261C2"/>
    <w:pPr>
      <w:keepNext/>
      <w:numPr>
        <w:ilvl w:val="3"/>
        <w:numId w:val="1"/>
      </w:numPr>
      <w:spacing w:before="240" w:after="60"/>
      <w:outlineLvl w:val="3"/>
    </w:pPr>
    <w:rPr>
      <w:b/>
      <w:sz w:val="28"/>
    </w:rPr>
  </w:style>
  <w:style w:type="paragraph" w:styleId="Nagwek5">
    <w:name w:val="heading 5"/>
    <w:basedOn w:val="Normalny"/>
    <w:next w:val="Normalny"/>
    <w:qFormat/>
    <w:rsid w:val="008261C2"/>
    <w:pPr>
      <w:numPr>
        <w:ilvl w:val="4"/>
        <w:numId w:val="1"/>
      </w:numPr>
      <w:spacing w:before="240" w:after="60"/>
      <w:outlineLvl w:val="4"/>
    </w:pPr>
    <w:rPr>
      <w:b/>
      <w:i/>
      <w:sz w:val="26"/>
    </w:rPr>
  </w:style>
  <w:style w:type="paragraph" w:styleId="Nagwek6">
    <w:name w:val="heading 6"/>
    <w:basedOn w:val="Normalny"/>
    <w:next w:val="Normalny"/>
    <w:qFormat/>
    <w:rsid w:val="008261C2"/>
    <w:pPr>
      <w:numPr>
        <w:ilvl w:val="5"/>
        <w:numId w:val="1"/>
      </w:numPr>
      <w:spacing w:before="240" w:after="60"/>
      <w:outlineLvl w:val="5"/>
    </w:pPr>
    <w:rPr>
      <w:b/>
      <w:sz w:val="22"/>
    </w:rPr>
  </w:style>
  <w:style w:type="paragraph" w:styleId="Nagwek7">
    <w:name w:val="heading 7"/>
    <w:basedOn w:val="Normalny"/>
    <w:next w:val="Normalny"/>
    <w:qFormat/>
    <w:rsid w:val="008261C2"/>
    <w:pPr>
      <w:numPr>
        <w:ilvl w:val="6"/>
        <w:numId w:val="1"/>
      </w:numPr>
      <w:spacing w:before="240" w:after="60"/>
      <w:outlineLvl w:val="6"/>
    </w:pPr>
    <w:rPr>
      <w:sz w:val="24"/>
    </w:rPr>
  </w:style>
  <w:style w:type="paragraph" w:styleId="Nagwek8">
    <w:name w:val="heading 8"/>
    <w:basedOn w:val="Normalny"/>
    <w:next w:val="Normalny"/>
    <w:qFormat/>
    <w:rsid w:val="008261C2"/>
    <w:pPr>
      <w:numPr>
        <w:ilvl w:val="7"/>
        <w:numId w:val="1"/>
      </w:numPr>
      <w:spacing w:before="240" w:after="60"/>
      <w:outlineLvl w:val="7"/>
    </w:pPr>
    <w:rPr>
      <w:i/>
      <w:sz w:val="24"/>
    </w:rPr>
  </w:style>
  <w:style w:type="paragraph" w:styleId="Nagwek9">
    <w:name w:val="heading 9"/>
    <w:basedOn w:val="Normalny"/>
    <w:next w:val="Normalny"/>
    <w:qFormat/>
    <w:rsid w:val="008261C2"/>
    <w:pPr>
      <w:numPr>
        <w:ilvl w:val="8"/>
        <w:numId w:val="1"/>
      </w:numPr>
      <w:spacing w:before="240" w:after="60"/>
      <w:outlineLvl w:val="8"/>
    </w:pPr>
    <w:rPr>
      <w:rFonts w:ascii="Arial" w:hAnsi="Arial"/>
      <w:sz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8261C2"/>
    <w:rPr>
      <w:rFonts w:ascii="Times New Roman" w:hAnsi="Times New Roman"/>
      <w:sz w:val="24"/>
    </w:rPr>
  </w:style>
  <w:style w:type="character" w:customStyle="1" w:styleId="WW8Num2z0">
    <w:name w:val="WW8Num2z0"/>
    <w:rsid w:val="008261C2"/>
    <w:rPr>
      <w:color w:val="000000"/>
    </w:rPr>
  </w:style>
  <w:style w:type="character" w:customStyle="1" w:styleId="WW8Num2z1">
    <w:name w:val="WW8Num2z1"/>
    <w:rsid w:val="008261C2"/>
  </w:style>
  <w:style w:type="character" w:customStyle="1" w:styleId="WW8Num2z2">
    <w:name w:val="WW8Num2z2"/>
    <w:rsid w:val="008261C2"/>
  </w:style>
  <w:style w:type="character" w:customStyle="1" w:styleId="WW8Num2z3">
    <w:name w:val="WW8Num2z3"/>
    <w:rsid w:val="008261C2"/>
  </w:style>
  <w:style w:type="character" w:customStyle="1" w:styleId="WW8Num2z4">
    <w:name w:val="WW8Num2z4"/>
    <w:rsid w:val="008261C2"/>
  </w:style>
  <w:style w:type="character" w:customStyle="1" w:styleId="WW8Num2z5">
    <w:name w:val="WW8Num2z5"/>
    <w:rsid w:val="008261C2"/>
  </w:style>
  <w:style w:type="character" w:customStyle="1" w:styleId="WW8Num2z6">
    <w:name w:val="WW8Num2z6"/>
    <w:rsid w:val="008261C2"/>
  </w:style>
  <w:style w:type="character" w:customStyle="1" w:styleId="WW8Num2z7">
    <w:name w:val="WW8Num2z7"/>
    <w:rsid w:val="008261C2"/>
  </w:style>
  <w:style w:type="character" w:customStyle="1" w:styleId="WW8Num2z8">
    <w:name w:val="WW8Num2z8"/>
    <w:rsid w:val="008261C2"/>
  </w:style>
  <w:style w:type="character" w:customStyle="1" w:styleId="WW8Num3z0">
    <w:name w:val="WW8Num3z0"/>
    <w:rsid w:val="008261C2"/>
    <w:rPr>
      <w:color w:val="000000"/>
    </w:rPr>
  </w:style>
  <w:style w:type="character" w:customStyle="1" w:styleId="WW8Num3z1">
    <w:name w:val="WW8Num3z1"/>
    <w:rsid w:val="008261C2"/>
  </w:style>
  <w:style w:type="character" w:customStyle="1" w:styleId="WW8Num3z2">
    <w:name w:val="WW8Num3z2"/>
    <w:rsid w:val="008261C2"/>
  </w:style>
  <w:style w:type="character" w:customStyle="1" w:styleId="WW8Num3z3">
    <w:name w:val="WW8Num3z3"/>
    <w:rsid w:val="008261C2"/>
  </w:style>
  <w:style w:type="character" w:customStyle="1" w:styleId="WW8Num3z4">
    <w:name w:val="WW8Num3z4"/>
    <w:rsid w:val="008261C2"/>
  </w:style>
  <w:style w:type="character" w:customStyle="1" w:styleId="WW8Num3z5">
    <w:name w:val="WW8Num3z5"/>
    <w:rsid w:val="008261C2"/>
  </w:style>
  <w:style w:type="character" w:customStyle="1" w:styleId="WW8Num3z6">
    <w:name w:val="WW8Num3z6"/>
    <w:rsid w:val="008261C2"/>
  </w:style>
  <w:style w:type="character" w:customStyle="1" w:styleId="WW8Num3z7">
    <w:name w:val="WW8Num3z7"/>
    <w:rsid w:val="008261C2"/>
  </w:style>
  <w:style w:type="character" w:customStyle="1" w:styleId="WW8Num3z8">
    <w:name w:val="WW8Num3z8"/>
    <w:rsid w:val="008261C2"/>
  </w:style>
  <w:style w:type="character" w:customStyle="1" w:styleId="WW8Num4z0">
    <w:name w:val="WW8Num4z0"/>
    <w:rsid w:val="008261C2"/>
  </w:style>
  <w:style w:type="character" w:customStyle="1" w:styleId="WW8Num4z1">
    <w:name w:val="WW8Num4z1"/>
    <w:rsid w:val="008261C2"/>
    <w:rPr>
      <w:color w:val="000000"/>
    </w:rPr>
  </w:style>
  <w:style w:type="character" w:customStyle="1" w:styleId="WW8Num4z2">
    <w:name w:val="WW8Num4z2"/>
    <w:rsid w:val="008261C2"/>
    <w:rPr>
      <w:color w:val="000000"/>
    </w:rPr>
  </w:style>
  <w:style w:type="character" w:customStyle="1" w:styleId="WW8Num4z3">
    <w:name w:val="WW8Num4z3"/>
    <w:rsid w:val="008261C2"/>
  </w:style>
  <w:style w:type="character" w:customStyle="1" w:styleId="WW8Num4z4">
    <w:name w:val="WW8Num4z4"/>
    <w:rsid w:val="008261C2"/>
  </w:style>
  <w:style w:type="character" w:customStyle="1" w:styleId="WW8Num4z5">
    <w:name w:val="WW8Num4z5"/>
    <w:rsid w:val="008261C2"/>
  </w:style>
  <w:style w:type="character" w:customStyle="1" w:styleId="WW8Num4z6">
    <w:name w:val="WW8Num4z6"/>
    <w:rsid w:val="008261C2"/>
  </w:style>
  <w:style w:type="character" w:customStyle="1" w:styleId="WW8Num4z7">
    <w:name w:val="WW8Num4z7"/>
    <w:rsid w:val="008261C2"/>
  </w:style>
  <w:style w:type="character" w:customStyle="1" w:styleId="WW8Num4z8">
    <w:name w:val="WW8Num4z8"/>
    <w:rsid w:val="008261C2"/>
  </w:style>
  <w:style w:type="character" w:customStyle="1" w:styleId="WW8Num5z0">
    <w:name w:val="WW8Num5z0"/>
    <w:rsid w:val="008261C2"/>
  </w:style>
  <w:style w:type="character" w:customStyle="1" w:styleId="WW8Num5z1">
    <w:name w:val="WW8Num5z1"/>
    <w:rsid w:val="008261C2"/>
  </w:style>
  <w:style w:type="character" w:customStyle="1" w:styleId="WW8Num5z2">
    <w:name w:val="WW8Num5z2"/>
    <w:rsid w:val="008261C2"/>
  </w:style>
  <w:style w:type="character" w:customStyle="1" w:styleId="WW8Num5z3">
    <w:name w:val="WW8Num5z3"/>
    <w:rsid w:val="008261C2"/>
  </w:style>
  <w:style w:type="character" w:customStyle="1" w:styleId="WW8Num5z4">
    <w:name w:val="WW8Num5z4"/>
    <w:rsid w:val="008261C2"/>
  </w:style>
  <w:style w:type="character" w:customStyle="1" w:styleId="WW8Num5z5">
    <w:name w:val="WW8Num5z5"/>
    <w:rsid w:val="008261C2"/>
  </w:style>
  <w:style w:type="character" w:customStyle="1" w:styleId="WW8Num5z6">
    <w:name w:val="WW8Num5z6"/>
    <w:rsid w:val="008261C2"/>
  </w:style>
  <w:style w:type="character" w:customStyle="1" w:styleId="WW8Num5z7">
    <w:name w:val="WW8Num5z7"/>
    <w:rsid w:val="008261C2"/>
  </w:style>
  <w:style w:type="character" w:customStyle="1" w:styleId="WW8Num5z8">
    <w:name w:val="WW8Num5z8"/>
    <w:rsid w:val="008261C2"/>
  </w:style>
  <w:style w:type="character" w:customStyle="1" w:styleId="WW8Num6z0">
    <w:name w:val="WW8Num6z0"/>
    <w:rsid w:val="008261C2"/>
  </w:style>
  <w:style w:type="character" w:customStyle="1" w:styleId="WW8Num6z1">
    <w:name w:val="WW8Num6z1"/>
    <w:rsid w:val="008261C2"/>
    <w:rPr>
      <w:color w:val="000000"/>
    </w:rPr>
  </w:style>
  <w:style w:type="character" w:customStyle="1" w:styleId="WW8Num6z2">
    <w:name w:val="WW8Num6z2"/>
    <w:rsid w:val="008261C2"/>
    <w:rPr>
      <w:color w:val="000000"/>
    </w:rPr>
  </w:style>
  <w:style w:type="character" w:customStyle="1" w:styleId="WW8Num6z3">
    <w:name w:val="WW8Num6z3"/>
    <w:rsid w:val="008261C2"/>
  </w:style>
  <w:style w:type="character" w:customStyle="1" w:styleId="WW8Num6z4">
    <w:name w:val="WW8Num6z4"/>
    <w:rsid w:val="008261C2"/>
  </w:style>
  <w:style w:type="character" w:customStyle="1" w:styleId="WW8Num6z5">
    <w:name w:val="WW8Num6z5"/>
    <w:rsid w:val="008261C2"/>
  </w:style>
  <w:style w:type="character" w:customStyle="1" w:styleId="WW8Num6z6">
    <w:name w:val="WW8Num6z6"/>
    <w:rsid w:val="008261C2"/>
  </w:style>
  <w:style w:type="character" w:customStyle="1" w:styleId="WW8Num6z7">
    <w:name w:val="WW8Num6z7"/>
    <w:rsid w:val="008261C2"/>
  </w:style>
  <w:style w:type="character" w:customStyle="1" w:styleId="WW8Num6z8">
    <w:name w:val="WW8Num6z8"/>
    <w:rsid w:val="008261C2"/>
  </w:style>
  <w:style w:type="character" w:customStyle="1" w:styleId="WW8Num7z0">
    <w:name w:val="WW8Num7z0"/>
    <w:rsid w:val="008261C2"/>
  </w:style>
  <w:style w:type="character" w:customStyle="1" w:styleId="WW8Num7z1">
    <w:name w:val="WW8Num7z1"/>
    <w:rsid w:val="008261C2"/>
  </w:style>
  <w:style w:type="character" w:customStyle="1" w:styleId="WW8Num7z2">
    <w:name w:val="WW8Num7z2"/>
    <w:rsid w:val="008261C2"/>
  </w:style>
  <w:style w:type="character" w:customStyle="1" w:styleId="WW8Num7z3">
    <w:name w:val="WW8Num7z3"/>
    <w:rsid w:val="008261C2"/>
  </w:style>
  <w:style w:type="character" w:customStyle="1" w:styleId="WW8Num7z4">
    <w:name w:val="WW8Num7z4"/>
    <w:rsid w:val="008261C2"/>
  </w:style>
  <w:style w:type="character" w:customStyle="1" w:styleId="WW8Num7z5">
    <w:name w:val="WW8Num7z5"/>
    <w:rsid w:val="008261C2"/>
  </w:style>
  <w:style w:type="character" w:customStyle="1" w:styleId="WW8Num7z6">
    <w:name w:val="WW8Num7z6"/>
    <w:rsid w:val="008261C2"/>
  </w:style>
  <w:style w:type="character" w:customStyle="1" w:styleId="WW8Num7z7">
    <w:name w:val="WW8Num7z7"/>
    <w:rsid w:val="008261C2"/>
  </w:style>
  <w:style w:type="character" w:customStyle="1" w:styleId="WW8Num7z8">
    <w:name w:val="WW8Num7z8"/>
    <w:rsid w:val="008261C2"/>
  </w:style>
  <w:style w:type="character" w:customStyle="1" w:styleId="WW8Num8z0">
    <w:name w:val="WW8Num8z0"/>
    <w:rsid w:val="008261C2"/>
  </w:style>
  <w:style w:type="character" w:customStyle="1" w:styleId="WW8Num8z1">
    <w:name w:val="WW8Num8z1"/>
    <w:rsid w:val="008261C2"/>
    <w:rPr>
      <w:color w:val="FF0000"/>
    </w:rPr>
  </w:style>
  <w:style w:type="character" w:customStyle="1" w:styleId="WW8Num8z2">
    <w:name w:val="WW8Num8z2"/>
    <w:rsid w:val="008261C2"/>
  </w:style>
  <w:style w:type="character" w:customStyle="1" w:styleId="WW8Num8z3">
    <w:name w:val="WW8Num8z3"/>
    <w:rsid w:val="008261C2"/>
  </w:style>
  <w:style w:type="character" w:customStyle="1" w:styleId="WW8Num8z4">
    <w:name w:val="WW8Num8z4"/>
    <w:rsid w:val="008261C2"/>
  </w:style>
  <w:style w:type="character" w:customStyle="1" w:styleId="WW8Num8z5">
    <w:name w:val="WW8Num8z5"/>
    <w:rsid w:val="008261C2"/>
  </w:style>
  <w:style w:type="character" w:customStyle="1" w:styleId="WW8Num8z6">
    <w:name w:val="WW8Num8z6"/>
    <w:rsid w:val="008261C2"/>
  </w:style>
  <w:style w:type="character" w:customStyle="1" w:styleId="WW8Num8z7">
    <w:name w:val="WW8Num8z7"/>
    <w:rsid w:val="008261C2"/>
  </w:style>
  <w:style w:type="character" w:customStyle="1" w:styleId="WW8Num8z8">
    <w:name w:val="WW8Num8z8"/>
    <w:rsid w:val="008261C2"/>
  </w:style>
  <w:style w:type="character" w:customStyle="1" w:styleId="WW8Num9z0">
    <w:name w:val="WW8Num9z0"/>
    <w:rsid w:val="008261C2"/>
  </w:style>
  <w:style w:type="character" w:customStyle="1" w:styleId="WW8Num9z1">
    <w:name w:val="WW8Num9z1"/>
    <w:rsid w:val="008261C2"/>
  </w:style>
  <w:style w:type="character" w:customStyle="1" w:styleId="WW8Num9z2">
    <w:name w:val="WW8Num9z2"/>
    <w:rsid w:val="008261C2"/>
  </w:style>
  <w:style w:type="character" w:customStyle="1" w:styleId="WW8Num9z3">
    <w:name w:val="WW8Num9z3"/>
    <w:rsid w:val="008261C2"/>
  </w:style>
  <w:style w:type="character" w:customStyle="1" w:styleId="WW8Num9z4">
    <w:name w:val="WW8Num9z4"/>
    <w:rsid w:val="008261C2"/>
  </w:style>
  <w:style w:type="character" w:customStyle="1" w:styleId="WW8Num9z5">
    <w:name w:val="WW8Num9z5"/>
    <w:rsid w:val="008261C2"/>
  </w:style>
  <w:style w:type="character" w:customStyle="1" w:styleId="WW8Num9z6">
    <w:name w:val="WW8Num9z6"/>
    <w:rsid w:val="008261C2"/>
  </w:style>
  <w:style w:type="character" w:customStyle="1" w:styleId="WW8Num9z7">
    <w:name w:val="WW8Num9z7"/>
    <w:rsid w:val="008261C2"/>
  </w:style>
  <w:style w:type="character" w:customStyle="1" w:styleId="WW8Num9z8">
    <w:name w:val="WW8Num9z8"/>
    <w:rsid w:val="008261C2"/>
  </w:style>
  <w:style w:type="character" w:customStyle="1" w:styleId="WW8Num10z0">
    <w:name w:val="WW8Num10z0"/>
    <w:rsid w:val="008261C2"/>
  </w:style>
  <w:style w:type="character" w:customStyle="1" w:styleId="WW8Num10z1">
    <w:name w:val="WW8Num10z1"/>
    <w:rsid w:val="008261C2"/>
    <w:rPr>
      <w:b/>
    </w:rPr>
  </w:style>
  <w:style w:type="character" w:customStyle="1" w:styleId="WW8Num10z2">
    <w:name w:val="WW8Num10z2"/>
    <w:rsid w:val="008261C2"/>
  </w:style>
  <w:style w:type="character" w:customStyle="1" w:styleId="WW8Num10z3">
    <w:name w:val="WW8Num10z3"/>
    <w:rsid w:val="008261C2"/>
  </w:style>
  <w:style w:type="character" w:customStyle="1" w:styleId="WW8Num10z4">
    <w:name w:val="WW8Num10z4"/>
    <w:rsid w:val="008261C2"/>
  </w:style>
  <w:style w:type="character" w:customStyle="1" w:styleId="WW8Num10z5">
    <w:name w:val="WW8Num10z5"/>
    <w:rsid w:val="008261C2"/>
  </w:style>
  <w:style w:type="character" w:customStyle="1" w:styleId="WW8Num10z6">
    <w:name w:val="WW8Num10z6"/>
    <w:rsid w:val="008261C2"/>
  </w:style>
  <w:style w:type="character" w:customStyle="1" w:styleId="WW8Num10z7">
    <w:name w:val="WW8Num10z7"/>
    <w:rsid w:val="008261C2"/>
  </w:style>
  <w:style w:type="character" w:customStyle="1" w:styleId="WW8Num10z8">
    <w:name w:val="WW8Num10z8"/>
    <w:rsid w:val="008261C2"/>
  </w:style>
  <w:style w:type="character" w:customStyle="1" w:styleId="WW8Num11z0">
    <w:name w:val="WW8Num11z0"/>
    <w:rsid w:val="008261C2"/>
  </w:style>
  <w:style w:type="character" w:customStyle="1" w:styleId="WW8Num12z0">
    <w:name w:val="WW8Num12z0"/>
    <w:rsid w:val="008261C2"/>
    <w:rPr>
      <w:color w:val="000000"/>
    </w:rPr>
  </w:style>
  <w:style w:type="character" w:customStyle="1" w:styleId="WW8Num13z0">
    <w:name w:val="WW8Num13z0"/>
    <w:rsid w:val="008261C2"/>
    <w:rPr>
      <w:strike/>
      <w:color w:val="000000"/>
      <w:sz w:val="24"/>
    </w:rPr>
  </w:style>
  <w:style w:type="character" w:customStyle="1" w:styleId="WW8Num14z0">
    <w:name w:val="WW8Num14z0"/>
    <w:rsid w:val="008261C2"/>
  </w:style>
  <w:style w:type="character" w:customStyle="1" w:styleId="WW8Num14z1">
    <w:name w:val="WW8Num14z1"/>
    <w:rsid w:val="008261C2"/>
  </w:style>
  <w:style w:type="character" w:customStyle="1" w:styleId="WW8Num14z2">
    <w:name w:val="WW8Num14z2"/>
    <w:rsid w:val="008261C2"/>
  </w:style>
  <w:style w:type="character" w:customStyle="1" w:styleId="WW8Num14z3">
    <w:name w:val="WW8Num14z3"/>
    <w:rsid w:val="008261C2"/>
  </w:style>
  <w:style w:type="character" w:customStyle="1" w:styleId="WW8Num14z4">
    <w:name w:val="WW8Num14z4"/>
    <w:rsid w:val="008261C2"/>
  </w:style>
  <w:style w:type="character" w:customStyle="1" w:styleId="WW8Num14z5">
    <w:name w:val="WW8Num14z5"/>
    <w:rsid w:val="008261C2"/>
  </w:style>
  <w:style w:type="character" w:customStyle="1" w:styleId="WW8Num14z6">
    <w:name w:val="WW8Num14z6"/>
    <w:rsid w:val="008261C2"/>
  </w:style>
  <w:style w:type="character" w:customStyle="1" w:styleId="WW8Num14z7">
    <w:name w:val="WW8Num14z7"/>
    <w:rsid w:val="008261C2"/>
  </w:style>
  <w:style w:type="character" w:customStyle="1" w:styleId="WW8Num14z8">
    <w:name w:val="WW8Num14z8"/>
    <w:rsid w:val="008261C2"/>
  </w:style>
  <w:style w:type="character" w:customStyle="1" w:styleId="WW8Num15z0">
    <w:name w:val="WW8Num15z0"/>
    <w:rsid w:val="008261C2"/>
    <w:rPr>
      <w:color w:val="000000"/>
    </w:rPr>
  </w:style>
  <w:style w:type="character" w:customStyle="1" w:styleId="WW8Num16z0">
    <w:name w:val="WW8Num16z0"/>
    <w:rsid w:val="008261C2"/>
    <w:rPr>
      <w:color w:val="000000"/>
      <w:sz w:val="24"/>
    </w:rPr>
  </w:style>
  <w:style w:type="character" w:customStyle="1" w:styleId="WW8Num16z1">
    <w:name w:val="WW8Num16z1"/>
    <w:rsid w:val="008261C2"/>
  </w:style>
  <w:style w:type="character" w:customStyle="1" w:styleId="WW8Num16z2">
    <w:name w:val="WW8Num16z2"/>
    <w:rsid w:val="008261C2"/>
  </w:style>
  <w:style w:type="character" w:customStyle="1" w:styleId="WW8Num16z3">
    <w:name w:val="WW8Num16z3"/>
    <w:rsid w:val="008261C2"/>
  </w:style>
  <w:style w:type="character" w:customStyle="1" w:styleId="WW8Num16z4">
    <w:name w:val="WW8Num16z4"/>
    <w:rsid w:val="008261C2"/>
  </w:style>
  <w:style w:type="character" w:customStyle="1" w:styleId="WW8Num16z5">
    <w:name w:val="WW8Num16z5"/>
    <w:rsid w:val="008261C2"/>
  </w:style>
  <w:style w:type="character" w:customStyle="1" w:styleId="WW8Num16z6">
    <w:name w:val="WW8Num16z6"/>
    <w:rsid w:val="008261C2"/>
  </w:style>
  <w:style w:type="character" w:customStyle="1" w:styleId="WW8Num16z7">
    <w:name w:val="WW8Num16z7"/>
    <w:rsid w:val="008261C2"/>
  </w:style>
  <w:style w:type="character" w:customStyle="1" w:styleId="WW8Num16z8">
    <w:name w:val="WW8Num16z8"/>
    <w:rsid w:val="008261C2"/>
  </w:style>
  <w:style w:type="character" w:customStyle="1" w:styleId="WW8Num17z0">
    <w:name w:val="WW8Num17z0"/>
    <w:rsid w:val="008261C2"/>
    <w:rPr>
      <w:color w:val="000000"/>
    </w:rPr>
  </w:style>
  <w:style w:type="character" w:customStyle="1" w:styleId="WW8Num18z0">
    <w:name w:val="WW8Num18z0"/>
    <w:rsid w:val="008261C2"/>
    <w:rPr>
      <w:color w:val="000000"/>
    </w:rPr>
  </w:style>
  <w:style w:type="character" w:customStyle="1" w:styleId="WW8Num19z0">
    <w:name w:val="WW8Num19z0"/>
    <w:rsid w:val="008261C2"/>
  </w:style>
  <w:style w:type="character" w:customStyle="1" w:styleId="WW8Num19z1">
    <w:name w:val="WW8Num19z1"/>
    <w:rsid w:val="008261C2"/>
  </w:style>
  <w:style w:type="character" w:customStyle="1" w:styleId="WW8Num19z2">
    <w:name w:val="WW8Num19z2"/>
    <w:rsid w:val="008261C2"/>
    <w:rPr>
      <w:color w:val="000000"/>
    </w:rPr>
  </w:style>
  <w:style w:type="character" w:customStyle="1" w:styleId="WW8Num19z3">
    <w:name w:val="WW8Num19z3"/>
    <w:rsid w:val="008261C2"/>
  </w:style>
  <w:style w:type="character" w:customStyle="1" w:styleId="WW8Num19z4">
    <w:name w:val="WW8Num19z4"/>
    <w:rsid w:val="008261C2"/>
  </w:style>
  <w:style w:type="character" w:customStyle="1" w:styleId="WW8Num19z5">
    <w:name w:val="WW8Num19z5"/>
    <w:rsid w:val="008261C2"/>
  </w:style>
  <w:style w:type="character" w:customStyle="1" w:styleId="WW8Num19z6">
    <w:name w:val="WW8Num19z6"/>
    <w:rsid w:val="008261C2"/>
  </w:style>
  <w:style w:type="character" w:customStyle="1" w:styleId="WW8Num19z7">
    <w:name w:val="WW8Num19z7"/>
    <w:rsid w:val="008261C2"/>
  </w:style>
  <w:style w:type="character" w:customStyle="1" w:styleId="WW8Num19z8">
    <w:name w:val="WW8Num19z8"/>
    <w:rsid w:val="008261C2"/>
  </w:style>
  <w:style w:type="character" w:customStyle="1" w:styleId="WW8Num20z0">
    <w:name w:val="WW8Num20z0"/>
    <w:rsid w:val="008261C2"/>
    <w:rPr>
      <w:color w:val="000000"/>
      <w:sz w:val="24"/>
    </w:rPr>
  </w:style>
  <w:style w:type="character" w:customStyle="1" w:styleId="WW8Num21z0">
    <w:name w:val="WW8Num21z0"/>
    <w:rsid w:val="008261C2"/>
    <w:rPr>
      <w:rFonts w:ascii="Times New Roman" w:hAnsi="Times New Roman"/>
      <w:color w:val="000000"/>
      <w:sz w:val="24"/>
    </w:rPr>
  </w:style>
  <w:style w:type="character" w:customStyle="1" w:styleId="WW8Num22z0">
    <w:name w:val="WW8Num22z0"/>
    <w:rsid w:val="008261C2"/>
    <w:rPr>
      <w:color w:val="000000"/>
    </w:rPr>
  </w:style>
  <w:style w:type="character" w:customStyle="1" w:styleId="WW8Num23z0">
    <w:name w:val="WW8Num23z0"/>
    <w:rsid w:val="008261C2"/>
  </w:style>
  <w:style w:type="character" w:customStyle="1" w:styleId="WW8Num23z1">
    <w:name w:val="WW8Num23z1"/>
    <w:rsid w:val="008261C2"/>
    <w:rPr>
      <w:color w:val="000000"/>
    </w:rPr>
  </w:style>
  <w:style w:type="character" w:customStyle="1" w:styleId="WW8Num23z2">
    <w:name w:val="WW8Num23z2"/>
    <w:rsid w:val="008261C2"/>
  </w:style>
  <w:style w:type="character" w:customStyle="1" w:styleId="WW8Num23z3">
    <w:name w:val="WW8Num23z3"/>
    <w:rsid w:val="008261C2"/>
  </w:style>
  <w:style w:type="character" w:customStyle="1" w:styleId="WW8Num23z4">
    <w:name w:val="WW8Num23z4"/>
    <w:rsid w:val="008261C2"/>
  </w:style>
  <w:style w:type="character" w:customStyle="1" w:styleId="WW8Num23z5">
    <w:name w:val="WW8Num23z5"/>
    <w:rsid w:val="008261C2"/>
  </w:style>
  <w:style w:type="character" w:customStyle="1" w:styleId="WW8Num23z6">
    <w:name w:val="WW8Num23z6"/>
    <w:rsid w:val="008261C2"/>
  </w:style>
  <w:style w:type="character" w:customStyle="1" w:styleId="WW8Num23z7">
    <w:name w:val="WW8Num23z7"/>
    <w:rsid w:val="008261C2"/>
  </w:style>
  <w:style w:type="character" w:customStyle="1" w:styleId="WW8Num23z8">
    <w:name w:val="WW8Num23z8"/>
    <w:rsid w:val="008261C2"/>
  </w:style>
  <w:style w:type="character" w:customStyle="1" w:styleId="WW8Num24z0">
    <w:name w:val="WW8Num24z0"/>
    <w:rsid w:val="008261C2"/>
    <w:rPr>
      <w:color w:val="000000"/>
    </w:rPr>
  </w:style>
  <w:style w:type="character" w:customStyle="1" w:styleId="WW8Num25z0">
    <w:name w:val="WW8Num25z0"/>
    <w:rsid w:val="008261C2"/>
  </w:style>
  <w:style w:type="character" w:customStyle="1" w:styleId="WW8Num26z0">
    <w:name w:val="WW8Num26z0"/>
    <w:rsid w:val="008261C2"/>
    <w:rPr>
      <w:color w:val="000000"/>
    </w:rPr>
  </w:style>
  <w:style w:type="character" w:customStyle="1" w:styleId="WW8Num27z0">
    <w:name w:val="WW8Num27z0"/>
    <w:rsid w:val="008261C2"/>
    <w:rPr>
      <w:rFonts w:ascii="Times New Roman" w:hAnsi="Times New Roman"/>
      <w:color w:val="000000"/>
      <w:sz w:val="24"/>
    </w:rPr>
  </w:style>
  <w:style w:type="character" w:customStyle="1" w:styleId="WW8Num28z0">
    <w:name w:val="WW8Num28z0"/>
    <w:rsid w:val="008261C2"/>
    <w:rPr>
      <w:color w:val="000000"/>
      <w:sz w:val="24"/>
    </w:rPr>
  </w:style>
  <w:style w:type="character" w:customStyle="1" w:styleId="WW8Num28z1">
    <w:name w:val="WW8Num28z1"/>
    <w:rsid w:val="008261C2"/>
    <w:rPr>
      <w:sz w:val="24"/>
    </w:rPr>
  </w:style>
  <w:style w:type="character" w:customStyle="1" w:styleId="WW8Num28z2">
    <w:name w:val="WW8Num28z2"/>
    <w:rsid w:val="008261C2"/>
  </w:style>
  <w:style w:type="character" w:customStyle="1" w:styleId="WW8Num28z3">
    <w:name w:val="WW8Num28z3"/>
    <w:rsid w:val="008261C2"/>
  </w:style>
  <w:style w:type="character" w:customStyle="1" w:styleId="WW8Num28z4">
    <w:name w:val="WW8Num28z4"/>
    <w:rsid w:val="008261C2"/>
  </w:style>
  <w:style w:type="character" w:customStyle="1" w:styleId="WW8Num28z5">
    <w:name w:val="WW8Num28z5"/>
    <w:rsid w:val="008261C2"/>
  </w:style>
  <w:style w:type="character" w:customStyle="1" w:styleId="WW8Num28z6">
    <w:name w:val="WW8Num28z6"/>
    <w:rsid w:val="008261C2"/>
  </w:style>
  <w:style w:type="character" w:customStyle="1" w:styleId="WW8Num28z7">
    <w:name w:val="WW8Num28z7"/>
    <w:rsid w:val="008261C2"/>
  </w:style>
  <w:style w:type="character" w:customStyle="1" w:styleId="WW8Num28z8">
    <w:name w:val="WW8Num28z8"/>
    <w:rsid w:val="008261C2"/>
  </w:style>
  <w:style w:type="character" w:customStyle="1" w:styleId="WW8Num29z0">
    <w:name w:val="WW8Num29z0"/>
    <w:rsid w:val="008261C2"/>
    <w:rPr>
      <w:color w:val="000000"/>
    </w:rPr>
  </w:style>
  <w:style w:type="character" w:customStyle="1" w:styleId="WW8Num29z1">
    <w:name w:val="WW8Num29z1"/>
    <w:rsid w:val="008261C2"/>
  </w:style>
  <w:style w:type="character" w:customStyle="1" w:styleId="WW8Num29z2">
    <w:name w:val="WW8Num29z2"/>
    <w:rsid w:val="008261C2"/>
  </w:style>
  <w:style w:type="character" w:customStyle="1" w:styleId="WW8Num29z3">
    <w:name w:val="WW8Num29z3"/>
    <w:rsid w:val="008261C2"/>
  </w:style>
  <w:style w:type="character" w:customStyle="1" w:styleId="WW8Num29z4">
    <w:name w:val="WW8Num29z4"/>
    <w:rsid w:val="008261C2"/>
  </w:style>
  <w:style w:type="character" w:customStyle="1" w:styleId="WW8Num29z5">
    <w:name w:val="WW8Num29z5"/>
    <w:rsid w:val="008261C2"/>
  </w:style>
  <w:style w:type="character" w:customStyle="1" w:styleId="WW8Num29z6">
    <w:name w:val="WW8Num29z6"/>
    <w:rsid w:val="008261C2"/>
  </w:style>
  <w:style w:type="character" w:customStyle="1" w:styleId="WW8Num29z7">
    <w:name w:val="WW8Num29z7"/>
    <w:rsid w:val="008261C2"/>
  </w:style>
  <w:style w:type="character" w:customStyle="1" w:styleId="WW8Num29z8">
    <w:name w:val="WW8Num29z8"/>
    <w:rsid w:val="008261C2"/>
  </w:style>
  <w:style w:type="character" w:customStyle="1" w:styleId="WW8Num30z0">
    <w:name w:val="WW8Num30z0"/>
    <w:rsid w:val="008261C2"/>
  </w:style>
  <w:style w:type="character" w:customStyle="1" w:styleId="WW8Num30z1">
    <w:name w:val="WW8Num30z1"/>
    <w:rsid w:val="008261C2"/>
  </w:style>
  <w:style w:type="character" w:customStyle="1" w:styleId="WW8Num30z2">
    <w:name w:val="WW8Num30z2"/>
    <w:rsid w:val="008261C2"/>
  </w:style>
  <w:style w:type="character" w:customStyle="1" w:styleId="WW8Num30z3">
    <w:name w:val="WW8Num30z3"/>
    <w:rsid w:val="008261C2"/>
  </w:style>
  <w:style w:type="character" w:customStyle="1" w:styleId="WW8Num30z4">
    <w:name w:val="WW8Num30z4"/>
    <w:rsid w:val="008261C2"/>
  </w:style>
  <w:style w:type="character" w:customStyle="1" w:styleId="WW8Num30z5">
    <w:name w:val="WW8Num30z5"/>
    <w:rsid w:val="008261C2"/>
  </w:style>
  <w:style w:type="character" w:customStyle="1" w:styleId="WW8Num30z6">
    <w:name w:val="WW8Num30z6"/>
    <w:rsid w:val="008261C2"/>
  </w:style>
  <w:style w:type="character" w:customStyle="1" w:styleId="WW8Num30z7">
    <w:name w:val="WW8Num30z7"/>
    <w:rsid w:val="008261C2"/>
  </w:style>
  <w:style w:type="character" w:customStyle="1" w:styleId="WW8Num30z8">
    <w:name w:val="WW8Num30z8"/>
    <w:rsid w:val="008261C2"/>
  </w:style>
  <w:style w:type="character" w:customStyle="1" w:styleId="WW8Num31z0">
    <w:name w:val="WW8Num31z0"/>
    <w:rsid w:val="008261C2"/>
    <w:rPr>
      <w:color w:val="000000"/>
      <w:kern w:val="1"/>
    </w:rPr>
  </w:style>
  <w:style w:type="character" w:customStyle="1" w:styleId="WW8Num31z1">
    <w:name w:val="WW8Num31z1"/>
    <w:rsid w:val="008261C2"/>
  </w:style>
  <w:style w:type="character" w:customStyle="1" w:styleId="WW8Num31z2">
    <w:name w:val="WW8Num31z2"/>
    <w:rsid w:val="008261C2"/>
  </w:style>
  <w:style w:type="character" w:customStyle="1" w:styleId="WW8Num31z3">
    <w:name w:val="WW8Num31z3"/>
    <w:rsid w:val="008261C2"/>
  </w:style>
  <w:style w:type="character" w:customStyle="1" w:styleId="WW8Num31z4">
    <w:name w:val="WW8Num31z4"/>
    <w:rsid w:val="008261C2"/>
  </w:style>
  <w:style w:type="character" w:customStyle="1" w:styleId="WW8Num31z5">
    <w:name w:val="WW8Num31z5"/>
    <w:rsid w:val="008261C2"/>
  </w:style>
  <w:style w:type="character" w:customStyle="1" w:styleId="WW8Num31z6">
    <w:name w:val="WW8Num31z6"/>
    <w:rsid w:val="008261C2"/>
  </w:style>
  <w:style w:type="character" w:customStyle="1" w:styleId="WW8Num31z7">
    <w:name w:val="WW8Num31z7"/>
    <w:rsid w:val="008261C2"/>
  </w:style>
  <w:style w:type="character" w:customStyle="1" w:styleId="WW8Num31z8">
    <w:name w:val="WW8Num31z8"/>
    <w:rsid w:val="008261C2"/>
  </w:style>
  <w:style w:type="character" w:customStyle="1" w:styleId="WW8Num32z0">
    <w:name w:val="WW8Num32z0"/>
    <w:rsid w:val="008261C2"/>
    <w:rPr>
      <w:color w:val="000000"/>
      <w:sz w:val="24"/>
    </w:rPr>
  </w:style>
  <w:style w:type="character" w:customStyle="1" w:styleId="WW8Num33z0">
    <w:name w:val="WW8Num33z0"/>
    <w:rsid w:val="008261C2"/>
    <w:rPr>
      <w:color w:val="000000"/>
      <w:sz w:val="24"/>
    </w:rPr>
  </w:style>
  <w:style w:type="character" w:customStyle="1" w:styleId="WW8Num33z1">
    <w:name w:val="WW8Num33z1"/>
    <w:rsid w:val="008261C2"/>
  </w:style>
  <w:style w:type="character" w:customStyle="1" w:styleId="WW8Num33z2">
    <w:name w:val="WW8Num33z2"/>
    <w:rsid w:val="008261C2"/>
  </w:style>
  <w:style w:type="character" w:customStyle="1" w:styleId="WW8Num33z3">
    <w:name w:val="WW8Num33z3"/>
    <w:rsid w:val="008261C2"/>
  </w:style>
  <w:style w:type="character" w:customStyle="1" w:styleId="WW8Num33z4">
    <w:name w:val="WW8Num33z4"/>
    <w:rsid w:val="008261C2"/>
  </w:style>
  <w:style w:type="character" w:customStyle="1" w:styleId="WW8Num33z5">
    <w:name w:val="WW8Num33z5"/>
    <w:rsid w:val="008261C2"/>
  </w:style>
  <w:style w:type="character" w:customStyle="1" w:styleId="WW8Num33z6">
    <w:name w:val="WW8Num33z6"/>
    <w:rsid w:val="008261C2"/>
  </w:style>
  <w:style w:type="character" w:customStyle="1" w:styleId="WW8Num33z7">
    <w:name w:val="WW8Num33z7"/>
    <w:rsid w:val="008261C2"/>
  </w:style>
  <w:style w:type="character" w:customStyle="1" w:styleId="WW8Num33z8">
    <w:name w:val="WW8Num33z8"/>
    <w:rsid w:val="008261C2"/>
  </w:style>
  <w:style w:type="character" w:customStyle="1" w:styleId="WW8Num34z0">
    <w:name w:val="WW8Num34z0"/>
    <w:rsid w:val="008261C2"/>
    <w:rPr>
      <w:color w:val="000000"/>
      <w:kern w:val="1"/>
    </w:rPr>
  </w:style>
  <w:style w:type="character" w:customStyle="1" w:styleId="WW8Num34z1">
    <w:name w:val="WW8Num34z1"/>
    <w:rsid w:val="008261C2"/>
  </w:style>
  <w:style w:type="character" w:customStyle="1" w:styleId="WW8Num34z2">
    <w:name w:val="WW8Num34z2"/>
    <w:rsid w:val="008261C2"/>
  </w:style>
  <w:style w:type="character" w:customStyle="1" w:styleId="WW8Num34z3">
    <w:name w:val="WW8Num34z3"/>
    <w:rsid w:val="008261C2"/>
  </w:style>
  <w:style w:type="character" w:customStyle="1" w:styleId="WW8Num34z4">
    <w:name w:val="WW8Num34z4"/>
    <w:rsid w:val="008261C2"/>
  </w:style>
  <w:style w:type="character" w:customStyle="1" w:styleId="WW8Num34z5">
    <w:name w:val="WW8Num34z5"/>
    <w:rsid w:val="008261C2"/>
  </w:style>
  <w:style w:type="character" w:customStyle="1" w:styleId="WW8Num34z6">
    <w:name w:val="WW8Num34z6"/>
    <w:rsid w:val="008261C2"/>
  </w:style>
  <w:style w:type="character" w:customStyle="1" w:styleId="WW8Num34z7">
    <w:name w:val="WW8Num34z7"/>
    <w:rsid w:val="008261C2"/>
  </w:style>
  <w:style w:type="character" w:customStyle="1" w:styleId="WW8Num34z8">
    <w:name w:val="WW8Num34z8"/>
    <w:rsid w:val="008261C2"/>
  </w:style>
  <w:style w:type="character" w:customStyle="1" w:styleId="WW8Num35z0">
    <w:name w:val="WW8Num35z0"/>
    <w:rsid w:val="008261C2"/>
  </w:style>
  <w:style w:type="character" w:customStyle="1" w:styleId="WW8Num35z1">
    <w:name w:val="WW8Num35z1"/>
    <w:rsid w:val="008261C2"/>
  </w:style>
  <w:style w:type="character" w:customStyle="1" w:styleId="WW8Num35z2">
    <w:name w:val="WW8Num35z2"/>
    <w:rsid w:val="008261C2"/>
  </w:style>
  <w:style w:type="character" w:customStyle="1" w:styleId="WW8Num35z3">
    <w:name w:val="WW8Num35z3"/>
    <w:rsid w:val="008261C2"/>
  </w:style>
  <w:style w:type="character" w:customStyle="1" w:styleId="WW8Num35z4">
    <w:name w:val="WW8Num35z4"/>
    <w:rsid w:val="008261C2"/>
  </w:style>
  <w:style w:type="character" w:customStyle="1" w:styleId="WW8Num35z5">
    <w:name w:val="WW8Num35z5"/>
    <w:rsid w:val="008261C2"/>
  </w:style>
  <w:style w:type="character" w:customStyle="1" w:styleId="WW8Num35z6">
    <w:name w:val="WW8Num35z6"/>
    <w:rsid w:val="008261C2"/>
  </w:style>
  <w:style w:type="character" w:customStyle="1" w:styleId="WW8Num35z7">
    <w:name w:val="WW8Num35z7"/>
    <w:rsid w:val="008261C2"/>
  </w:style>
  <w:style w:type="character" w:customStyle="1" w:styleId="WW8Num35z8">
    <w:name w:val="WW8Num35z8"/>
    <w:rsid w:val="008261C2"/>
  </w:style>
  <w:style w:type="character" w:customStyle="1" w:styleId="WW8Num36z0">
    <w:name w:val="WW8Num36z0"/>
    <w:rsid w:val="008261C2"/>
  </w:style>
  <w:style w:type="character" w:customStyle="1" w:styleId="WW8Num36z1">
    <w:name w:val="WW8Num36z1"/>
    <w:rsid w:val="008261C2"/>
  </w:style>
  <w:style w:type="character" w:customStyle="1" w:styleId="WW8Num36z2">
    <w:name w:val="WW8Num36z2"/>
    <w:rsid w:val="008261C2"/>
  </w:style>
  <w:style w:type="character" w:customStyle="1" w:styleId="WW8Num36z3">
    <w:name w:val="WW8Num36z3"/>
    <w:rsid w:val="008261C2"/>
  </w:style>
  <w:style w:type="character" w:customStyle="1" w:styleId="WW8Num36z4">
    <w:name w:val="WW8Num36z4"/>
    <w:rsid w:val="008261C2"/>
  </w:style>
  <w:style w:type="character" w:customStyle="1" w:styleId="WW8Num36z5">
    <w:name w:val="WW8Num36z5"/>
    <w:rsid w:val="008261C2"/>
  </w:style>
  <w:style w:type="character" w:customStyle="1" w:styleId="WW8Num36z6">
    <w:name w:val="WW8Num36z6"/>
    <w:rsid w:val="008261C2"/>
  </w:style>
  <w:style w:type="character" w:customStyle="1" w:styleId="WW8Num36z7">
    <w:name w:val="WW8Num36z7"/>
    <w:rsid w:val="008261C2"/>
  </w:style>
  <w:style w:type="character" w:customStyle="1" w:styleId="WW8Num36z8">
    <w:name w:val="WW8Num36z8"/>
    <w:rsid w:val="008261C2"/>
  </w:style>
  <w:style w:type="character" w:customStyle="1" w:styleId="WW8Num37z0">
    <w:name w:val="WW8Num37z0"/>
    <w:rsid w:val="008261C2"/>
  </w:style>
  <w:style w:type="character" w:customStyle="1" w:styleId="WW8Num37z1">
    <w:name w:val="WW8Num37z1"/>
    <w:rsid w:val="008261C2"/>
    <w:rPr>
      <w:rFonts w:ascii="Times New Roman" w:hAnsi="Times New Roman"/>
    </w:rPr>
  </w:style>
  <w:style w:type="character" w:customStyle="1" w:styleId="WW8Num37z2">
    <w:name w:val="WW8Num37z2"/>
    <w:rsid w:val="008261C2"/>
  </w:style>
  <w:style w:type="character" w:customStyle="1" w:styleId="WW8Num37z3">
    <w:name w:val="WW8Num37z3"/>
    <w:rsid w:val="008261C2"/>
  </w:style>
  <w:style w:type="character" w:customStyle="1" w:styleId="WW8Num37z4">
    <w:name w:val="WW8Num37z4"/>
    <w:rsid w:val="008261C2"/>
  </w:style>
  <w:style w:type="character" w:customStyle="1" w:styleId="WW8Num37z5">
    <w:name w:val="WW8Num37z5"/>
    <w:rsid w:val="008261C2"/>
  </w:style>
  <w:style w:type="character" w:customStyle="1" w:styleId="WW8Num37z6">
    <w:name w:val="WW8Num37z6"/>
    <w:rsid w:val="008261C2"/>
  </w:style>
  <w:style w:type="character" w:customStyle="1" w:styleId="WW8Num37z7">
    <w:name w:val="WW8Num37z7"/>
    <w:rsid w:val="008261C2"/>
  </w:style>
  <w:style w:type="character" w:customStyle="1" w:styleId="WW8Num37z8">
    <w:name w:val="WW8Num37z8"/>
    <w:rsid w:val="008261C2"/>
  </w:style>
  <w:style w:type="character" w:customStyle="1" w:styleId="WW8Num24z1">
    <w:name w:val="WW8Num24z1"/>
    <w:rsid w:val="008261C2"/>
    <w:rPr>
      <w:color w:val="000000"/>
    </w:rPr>
  </w:style>
  <w:style w:type="character" w:customStyle="1" w:styleId="WW8Num24z2">
    <w:name w:val="WW8Num24z2"/>
    <w:rsid w:val="008261C2"/>
  </w:style>
  <w:style w:type="character" w:customStyle="1" w:styleId="WW8Num24z3">
    <w:name w:val="WW8Num24z3"/>
    <w:rsid w:val="008261C2"/>
  </w:style>
  <w:style w:type="character" w:customStyle="1" w:styleId="WW8Num24z4">
    <w:name w:val="WW8Num24z4"/>
    <w:rsid w:val="008261C2"/>
  </w:style>
  <w:style w:type="character" w:customStyle="1" w:styleId="WW8Num24z5">
    <w:name w:val="WW8Num24z5"/>
    <w:rsid w:val="008261C2"/>
  </w:style>
  <w:style w:type="character" w:customStyle="1" w:styleId="WW8Num24z6">
    <w:name w:val="WW8Num24z6"/>
    <w:rsid w:val="008261C2"/>
  </w:style>
  <w:style w:type="character" w:customStyle="1" w:styleId="WW8Num24z7">
    <w:name w:val="WW8Num24z7"/>
    <w:rsid w:val="008261C2"/>
  </w:style>
  <w:style w:type="character" w:customStyle="1" w:styleId="WW8Num24z8">
    <w:name w:val="WW8Num24z8"/>
    <w:rsid w:val="008261C2"/>
  </w:style>
  <w:style w:type="character" w:customStyle="1" w:styleId="WW8Num32z1">
    <w:name w:val="WW8Num32z1"/>
    <w:rsid w:val="008261C2"/>
    <w:rPr>
      <w:color w:val="000000"/>
    </w:rPr>
  </w:style>
  <w:style w:type="character" w:customStyle="1" w:styleId="WW8Num32z2">
    <w:name w:val="WW8Num32z2"/>
    <w:rsid w:val="008261C2"/>
  </w:style>
  <w:style w:type="character" w:customStyle="1" w:styleId="WW8Num32z3">
    <w:name w:val="WW8Num32z3"/>
    <w:rsid w:val="008261C2"/>
  </w:style>
  <w:style w:type="character" w:customStyle="1" w:styleId="WW8Num32z4">
    <w:name w:val="WW8Num32z4"/>
    <w:rsid w:val="008261C2"/>
  </w:style>
  <w:style w:type="character" w:customStyle="1" w:styleId="WW8Num32z5">
    <w:name w:val="WW8Num32z5"/>
    <w:rsid w:val="008261C2"/>
  </w:style>
  <w:style w:type="character" w:customStyle="1" w:styleId="WW8Num32z6">
    <w:name w:val="WW8Num32z6"/>
    <w:rsid w:val="008261C2"/>
  </w:style>
  <w:style w:type="character" w:customStyle="1" w:styleId="WW8Num32z7">
    <w:name w:val="WW8Num32z7"/>
    <w:rsid w:val="008261C2"/>
  </w:style>
  <w:style w:type="character" w:customStyle="1" w:styleId="WW8Num32z8">
    <w:name w:val="WW8Num32z8"/>
    <w:rsid w:val="008261C2"/>
  </w:style>
  <w:style w:type="character" w:customStyle="1" w:styleId="WW8Num15z1">
    <w:name w:val="WW8Num15z1"/>
    <w:rsid w:val="008261C2"/>
    <w:rPr>
      <w:b/>
    </w:rPr>
  </w:style>
  <w:style w:type="character" w:customStyle="1" w:styleId="WW8Num15z2">
    <w:name w:val="WW8Num15z2"/>
    <w:rsid w:val="008261C2"/>
  </w:style>
  <w:style w:type="character" w:customStyle="1" w:styleId="WW8Num15z3">
    <w:name w:val="WW8Num15z3"/>
    <w:rsid w:val="008261C2"/>
  </w:style>
  <w:style w:type="character" w:customStyle="1" w:styleId="WW8Num15z4">
    <w:name w:val="WW8Num15z4"/>
    <w:rsid w:val="008261C2"/>
  </w:style>
  <w:style w:type="character" w:customStyle="1" w:styleId="WW8Num15z5">
    <w:name w:val="WW8Num15z5"/>
    <w:rsid w:val="008261C2"/>
  </w:style>
  <w:style w:type="character" w:customStyle="1" w:styleId="WW8Num15z6">
    <w:name w:val="WW8Num15z6"/>
    <w:rsid w:val="008261C2"/>
  </w:style>
  <w:style w:type="character" w:customStyle="1" w:styleId="WW8Num15z7">
    <w:name w:val="WW8Num15z7"/>
    <w:rsid w:val="008261C2"/>
  </w:style>
  <w:style w:type="character" w:customStyle="1" w:styleId="WW8Num15z8">
    <w:name w:val="WW8Num15z8"/>
    <w:rsid w:val="008261C2"/>
  </w:style>
  <w:style w:type="character" w:customStyle="1" w:styleId="WW8Num17z1">
    <w:name w:val="WW8Num17z1"/>
    <w:rsid w:val="008261C2"/>
    <w:rPr>
      <w:rFonts w:ascii="Times New Roman" w:hAnsi="Times New Roman"/>
    </w:rPr>
  </w:style>
  <w:style w:type="character" w:customStyle="1" w:styleId="WW8Num17z2">
    <w:name w:val="WW8Num17z2"/>
    <w:rsid w:val="008261C2"/>
  </w:style>
  <w:style w:type="character" w:customStyle="1" w:styleId="WW8Num17z3">
    <w:name w:val="WW8Num17z3"/>
    <w:rsid w:val="008261C2"/>
  </w:style>
  <w:style w:type="character" w:customStyle="1" w:styleId="WW8Num17z4">
    <w:name w:val="WW8Num17z4"/>
    <w:rsid w:val="008261C2"/>
  </w:style>
  <w:style w:type="character" w:customStyle="1" w:styleId="WW8Num17z5">
    <w:name w:val="WW8Num17z5"/>
    <w:rsid w:val="008261C2"/>
  </w:style>
  <w:style w:type="character" w:customStyle="1" w:styleId="WW8Num17z6">
    <w:name w:val="WW8Num17z6"/>
    <w:rsid w:val="008261C2"/>
  </w:style>
  <w:style w:type="character" w:customStyle="1" w:styleId="WW8Num17z7">
    <w:name w:val="WW8Num17z7"/>
    <w:rsid w:val="008261C2"/>
  </w:style>
  <w:style w:type="character" w:customStyle="1" w:styleId="WW8Num17z8">
    <w:name w:val="WW8Num17z8"/>
    <w:rsid w:val="008261C2"/>
  </w:style>
  <w:style w:type="character" w:customStyle="1" w:styleId="WW8Num20z1">
    <w:name w:val="WW8Num20z1"/>
    <w:rsid w:val="008261C2"/>
    <w:rPr>
      <w:rFonts w:ascii="Times New Roman" w:hAnsi="Times New Roman"/>
    </w:rPr>
  </w:style>
  <w:style w:type="character" w:customStyle="1" w:styleId="WW8Num20z2">
    <w:name w:val="WW8Num20z2"/>
    <w:rsid w:val="008261C2"/>
    <w:rPr>
      <w:color w:val="000000"/>
    </w:rPr>
  </w:style>
  <w:style w:type="character" w:customStyle="1" w:styleId="WW8Num20z3">
    <w:name w:val="WW8Num20z3"/>
    <w:rsid w:val="008261C2"/>
  </w:style>
  <w:style w:type="character" w:customStyle="1" w:styleId="WW8Num20z4">
    <w:name w:val="WW8Num20z4"/>
    <w:rsid w:val="008261C2"/>
  </w:style>
  <w:style w:type="character" w:customStyle="1" w:styleId="WW8Num20z5">
    <w:name w:val="WW8Num20z5"/>
    <w:rsid w:val="008261C2"/>
  </w:style>
  <w:style w:type="character" w:customStyle="1" w:styleId="WW8Num20z6">
    <w:name w:val="WW8Num20z6"/>
    <w:rsid w:val="008261C2"/>
  </w:style>
  <w:style w:type="character" w:customStyle="1" w:styleId="WW8Num20z7">
    <w:name w:val="WW8Num20z7"/>
    <w:rsid w:val="008261C2"/>
  </w:style>
  <w:style w:type="character" w:customStyle="1" w:styleId="WW8Num20z8">
    <w:name w:val="WW8Num20z8"/>
    <w:rsid w:val="008261C2"/>
  </w:style>
  <w:style w:type="character" w:customStyle="1" w:styleId="WW8Num25z1">
    <w:name w:val="WW8Num25z1"/>
    <w:rsid w:val="008261C2"/>
    <w:rPr>
      <w:color w:val="000000"/>
      <w:sz w:val="24"/>
    </w:rPr>
  </w:style>
  <w:style w:type="character" w:customStyle="1" w:styleId="WW8Num25z2">
    <w:name w:val="WW8Num25z2"/>
    <w:rsid w:val="008261C2"/>
  </w:style>
  <w:style w:type="character" w:customStyle="1" w:styleId="WW8Num25z3">
    <w:name w:val="WW8Num25z3"/>
    <w:rsid w:val="008261C2"/>
  </w:style>
  <w:style w:type="character" w:customStyle="1" w:styleId="WW8Num25z4">
    <w:name w:val="WW8Num25z4"/>
    <w:rsid w:val="008261C2"/>
  </w:style>
  <w:style w:type="character" w:customStyle="1" w:styleId="WW8Num25z5">
    <w:name w:val="WW8Num25z5"/>
    <w:rsid w:val="008261C2"/>
  </w:style>
  <w:style w:type="character" w:customStyle="1" w:styleId="WW8Num25z6">
    <w:name w:val="WW8Num25z6"/>
    <w:rsid w:val="008261C2"/>
  </w:style>
  <w:style w:type="character" w:customStyle="1" w:styleId="WW8Num25z7">
    <w:name w:val="WW8Num25z7"/>
    <w:rsid w:val="008261C2"/>
  </w:style>
  <w:style w:type="character" w:customStyle="1" w:styleId="WW8Num25z8">
    <w:name w:val="WW8Num25z8"/>
    <w:rsid w:val="008261C2"/>
  </w:style>
  <w:style w:type="character" w:customStyle="1" w:styleId="Domylnaczcionkaakapitu0">
    <w:name w:val="Domy?lna czcionka akapitu"/>
    <w:rsid w:val="008261C2"/>
  </w:style>
  <w:style w:type="character" w:customStyle="1" w:styleId="Domylnaczcionkaakapitu3">
    <w:name w:val="Domy?lna czcionka akapitu3"/>
    <w:rsid w:val="008261C2"/>
  </w:style>
  <w:style w:type="character" w:customStyle="1" w:styleId="WW8Num11z1">
    <w:name w:val="WW8Num11z1"/>
    <w:rsid w:val="008261C2"/>
  </w:style>
  <w:style w:type="character" w:customStyle="1" w:styleId="WW8Num11z2">
    <w:name w:val="WW8Num11z2"/>
    <w:rsid w:val="008261C2"/>
  </w:style>
  <w:style w:type="character" w:customStyle="1" w:styleId="WW8Num11z3">
    <w:name w:val="WW8Num11z3"/>
    <w:rsid w:val="008261C2"/>
  </w:style>
  <w:style w:type="character" w:customStyle="1" w:styleId="WW8Num11z4">
    <w:name w:val="WW8Num11z4"/>
    <w:rsid w:val="008261C2"/>
  </w:style>
  <w:style w:type="character" w:customStyle="1" w:styleId="WW8Num11z5">
    <w:name w:val="WW8Num11z5"/>
    <w:rsid w:val="008261C2"/>
  </w:style>
  <w:style w:type="character" w:customStyle="1" w:styleId="WW8Num11z6">
    <w:name w:val="WW8Num11z6"/>
    <w:rsid w:val="008261C2"/>
  </w:style>
  <w:style w:type="character" w:customStyle="1" w:styleId="WW8Num11z7">
    <w:name w:val="WW8Num11z7"/>
    <w:rsid w:val="008261C2"/>
  </w:style>
  <w:style w:type="character" w:customStyle="1" w:styleId="WW8Num11z8">
    <w:name w:val="WW8Num11z8"/>
    <w:rsid w:val="008261C2"/>
  </w:style>
  <w:style w:type="character" w:customStyle="1" w:styleId="WW8Num12z1">
    <w:name w:val="WW8Num12z1"/>
    <w:rsid w:val="008261C2"/>
  </w:style>
  <w:style w:type="character" w:customStyle="1" w:styleId="WW8Num12z2">
    <w:name w:val="WW8Num12z2"/>
    <w:rsid w:val="008261C2"/>
  </w:style>
  <w:style w:type="character" w:customStyle="1" w:styleId="WW8Num12z3">
    <w:name w:val="WW8Num12z3"/>
    <w:rsid w:val="008261C2"/>
  </w:style>
  <w:style w:type="character" w:customStyle="1" w:styleId="WW8Num12z4">
    <w:name w:val="WW8Num12z4"/>
    <w:rsid w:val="008261C2"/>
  </w:style>
  <w:style w:type="character" w:customStyle="1" w:styleId="WW8Num12z5">
    <w:name w:val="WW8Num12z5"/>
    <w:rsid w:val="008261C2"/>
  </w:style>
  <w:style w:type="character" w:customStyle="1" w:styleId="WW8Num12z6">
    <w:name w:val="WW8Num12z6"/>
    <w:rsid w:val="008261C2"/>
  </w:style>
  <w:style w:type="character" w:customStyle="1" w:styleId="WW8Num12z7">
    <w:name w:val="WW8Num12z7"/>
    <w:rsid w:val="008261C2"/>
  </w:style>
  <w:style w:type="character" w:customStyle="1" w:styleId="WW8Num12z8">
    <w:name w:val="WW8Num12z8"/>
    <w:rsid w:val="008261C2"/>
  </w:style>
  <w:style w:type="character" w:customStyle="1" w:styleId="WW8Num13z1">
    <w:name w:val="WW8Num13z1"/>
    <w:rsid w:val="008261C2"/>
  </w:style>
  <w:style w:type="character" w:customStyle="1" w:styleId="WW8Num18z1">
    <w:name w:val="WW8Num18z1"/>
    <w:rsid w:val="008261C2"/>
    <w:rPr>
      <w:b/>
    </w:rPr>
  </w:style>
  <w:style w:type="character" w:customStyle="1" w:styleId="WW8Num18z2">
    <w:name w:val="WW8Num18z2"/>
    <w:rsid w:val="008261C2"/>
  </w:style>
  <w:style w:type="character" w:customStyle="1" w:styleId="WW8Num18z3">
    <w:name w:val="WW8Num18z3"/>
    <w:rsid w:val="008261C2"/>
  </w:style>
  <w:style w:type="character" w:customStyle="1" w:styleId="WW8Num18z4">
    <w:name w:val="WW8Num18z4"/>
    <w:rsid w:val="008261C2"/>
  </w:style>
  <w:style w:type="character" w:customStyle="1" w:styleId="WW8Num18z5">
    <w:name w:val="WW8Num18z5"/>
    <w:rsid w:val="008261C2"/>
  </w:style>
  <w:style w:type="character" w:customStyle="1" w:styleId="WW8Num18z6">
    <w:name w:val="WW8Num18z6"/>
    <w:rsid w:val="008261C2"/>
  </w:style>
  <w:style w:type="character" w:customStyle="1" w:styleId="WW8Num18z7">
    <w:name w:val="WW8Num18z7"/>
    <w:rsid w:val="008261C2"/>
  </w:style>
  <w:style w:type="character" w:customStyle="1" w:styleId="WW8Num18z8">
    <w:name w:val="WW8Num18z8"/>
    <w:rsid w:val="008261C2"/>
  </w:style>
  <w:style w:type="character" w:customStyle="1" w:styleId="WW8Num27z1">
    <w:name w:val="WW8Num27z1"/>
    <w:rsid w:val="008261C2"/>
    <w:rPr>
      <w:color w:val="000000"/>
    </w:rPr>
  </w:style>
  <w:style w:type="character" w:customStyle="1" w:styleId="WW8Num27z2">
    <w:name w:val="WW8Num27z2"/>
    <w:rsid w:val="008261C2"/>
  </w:style>
  <w:style w:type="character" w:customStyle="1" w:styleId="WW8Num27z3">
    <w:name w:val="WW8Num27z3"/>
    <w:rsid w:val="008261C2"/>
  </w:style>
  <w:style w:type="character" w:customStyle="1" w:styleId="WW8Num27z4">
    <w:name w:val="WW8Num27z4"/>
    <w:rsid w:val="008261C2"/>
  </w:style>
  <w:style w:type="character" w:customStyle="1" w:styleId="WW8Num27z5">
    <w:name w:val="WW8Num27z5"/>
    <w:rsid w:val="008261C2"/>
  </w:style>
  <w:style w:type="character" w:customStyle="1" w:styleId="WW8Num27z6">
    <w:name w:val="WW8Num27z6"/>
    <w:rsid w:val="008261C2"/>
  </w:style>
  <w:style w:type="character" w:customStyle="1" w:styleId="WW8Num27z7">
    <w:name w:val="WW8Num27z7"/>
    <w:rsid w:val="008261C2"/>
  </w:style>
  <w:style w:type="character" w:customStyle="1" w:styleId="WW8Num27z8">
    <w:name w:val="WW8Num27z8"/>
    <w:rsid w:val="008261C2"/>
  </w:style>
  <w:style w:type="character" w:customStyle="1" w:styleId="WW8Num1z1">
    <w:name w:val="WW8Num1z1"/>
    <w:rsid w:val="008261C2"/>
  </w:style>
  <w:style w:type="character" w:customStyle="1" w:styleId="WW8Num1z2">
    <w:name w:val="WW8Num1z2"/>
    <w:rsid w:val="008261C2"/>
  </w:style>
  <w:style w:type="character" w:customStyle="1" w:styleId="WW8Num1z3">
    <w:name w:val="WW8Num1z3"/>
    <w:rsid w:val="008261C2"/>
  </w:style>
  <w:style w:type="character" w:customStyle="1" w:styleId="WW8Num1z4">
    <w:name w:val="WW8Num1z4"/>
    <w:rsid w:val="008261C2"/>
  </w:style>
  <w:style w:type="character" w:customStyle="1" w:styleId="WW8Num1z5">
    <w:name w:val="WW8Num1z5"/>
    <w:rsid w:val="008261C2"/>
  </w:style>
  <w:style w:type="character" w:customStyle="1" w:styleId="WW8Num1z6">
    <w:name w:val="WW8Num1z6"/>
    <w:rsid w:val="008261C2"/>
  </w:style>
  <w:style w:type="character" w:customStyle="1" w:styleId="WW8Num1z7">
    <w:name w:val="WW8Num1z7"/>
    <w:rsid w:val="008261C2"/>
  </w:style>
  <w:style w:type="character" w:customStyle="1" w:styleId="WW8Num1z8">
    <w:name w:val="WW8Num1z8"/>
    <w:rsid w:val="008261C2"/>
  </w:style>
  <w:style w:type="character" w:customStyle="1" w:styleId="WW8Num13z2">
    <w:name w:val="WW8Num13z2"/>
    <w:rsid w:val="008261C2"/>
  </w:style>
  <w:style w:type="character" w:customStyle="1" w:styleId="WW8Num13z3">
    <w:name w:val="WW8Num13z3"/>
    <w:rsid w:val="008261C2"/>
  </w:style>
  <w:style w:type="character" w:customStyle="1" w:styleId="WW8Num13z4">
    <w:name w:val="WW8Num13z4"/>
    <w:rsid w:val="008261C2"/>
  </w:style>
  <w:style w:type="character" w:customStyle="1" w:styleId="WW8Num13z5">
    <w:name w:val="WW8Num13z5"/>
    <w:rsid w:val="008261C2"/>
  </w:style>
  <w:style w:type="character" w:customStyle="1" w:styleId="WW8Num13z6">
    <w:name w:val="WW8Num13z6"/>
    <w:rsid w:val="008261C2"/>
  </w:style>
  <w:style w:type="character" w:customStyle="1" w:styleId="WW8Num13z7">
    <w:name w:val="WW8Num13z7"/>
    <w:rsid w:val="008261C2"/>
  </w:style>
  <w:style w:type="character" w:customStyle="1" w:styleId="WW8Num13z8">
    <w:name w:val="WW8Num13z8"/>
    <w:rsid w:val="008261C2"/>
  </w:style>
  <w:style w:type="character" w:customStyle="1" w:styleId="WW8Num22z1">
    <w:name w:val="WW8Num22z1"/>
    <w:rsid w:val="008261C2"/>
  </w:style>
  <w:style w:type="character" w:customStyle="1" w:styleId="WW8Num22z2">
    <w:name w:val="WW8Num22z2"/>
    <w:rsid w:val="008261C2"/>
  </w:style>
  <w:style w:type="character" w:customStyle="1" w:styleId="WW8Num22z3">
    <w:name w:val="WW8Num22z3"/>
    <w:rsid w:val="008261C2"/>
  </w:style>
  <w:style w:type="character" w:customStyle="1" w:styleId="WW8Num22z4">
    <w:name w:val="WW8Num22z4"/>
    <w:rsid w:val="008261C2"/>
  </w:style>
  <w:style w:type="character" w:customStyle="1" w:styleId="WW8Num22z5">
    <w:name w:val="WW8Num22z5"/>
    <w:rsid w:val="008261C2"/>
  </w:style>
  <w:style w:type="character" w:customStyle="1" w:styleId="WW8Num22z6">
    <w:name w:val="WW8Num22z6"/>
    <w:rsid w:val="008261C2"/>
  </w:style>
  <w:style w:type="character" w:customStyle="1" w:styleId="WW8Num22z7">
    <w:name w:val="WW8Num22z7"/>
    <w:rsid w:val="008261C2"/>
  </w:style>
  <w:style w:type="character" w:customStyle="1" w:styleId="WW8Num22z8">
    <w:name w:val="WW8Num22z8"/>
    <w:rsid w:val="008261C2"/>
  </w:style>
  <w:style w:type="character" w:customStyle="1" w:styleId="WW8Num26z1">
    <w:name w:val="WW8Num26z1"/>
    <w:rsid w:val="008261C2"/>
  </w:style>
  <w:style w:type="character" w:customStyle="1" w:styleId="WW8Num26z2">
    <w:name w:val="WW8Num26z2"/>
    <w:rsid w:val="008261C2"/>
  </w:style>
  <w:style w:type="character" w:customStyle="1" w:styleId="WW8Num26z3">
    <w:name w:val="WW8Num26z3"/>
    <w:rsid w:val="008261C2"/>
  </w:style>
  <w:style w:type="character" w:customStyle="1" w:styleId="WW8Num26z4">
    <w:name w:val="WW8Num26z4"/>
    <w:rsid w:val="008261C2"/>
  </w:style>
  <w:style w:type="character" w:customStyle="1" w:styleId="WW8Num26z5">
    <w:name w:val="WW8Num26z5"/>
    <w:rsid w:val="008261C2"/>
  </w:style>
  <w:style w:type="character" w:customStyle="1" w:styleId="WW8Num26z6">
    <w:name w:val="WW8Num26z6"/>
    <w:rsid w:val="008261C2"/>
  </w:style>
  <w:style w:type="character" w:customStyle="1" w:styleId="WW8Num26z7">
    <w:name w:val="WW8Num26z7"/>
    <w:rsid w:val="008261C2"/>
  </w:style>
  <w:style w:type="character" w:customStyle="1" w:styleId="WW8Num26z8">
    <w:name w:val="WW8Num26z8"/>
    <w:rsid w:val="008261C2"/>
  </w:style>
  <w:style w:type="character" w:customStyle="1" w:styleId="WW8Num38z0">
    <w:name w:val="WW8Num38z0"/>
    <w:rsid w:val="008261C2"/>
  </w:style>
  <w:style w:type="character" w:customStyle="1" w:styleId="WW8Num38z1">
    <w:name w:val="WW8Num38z1"/>
    <w:rsid w:val="008261C2"/>
  </w:style>
  <w:style w:type="character" w:customStyle="1" w:styleId="WW8Num38z2">
    <w:name w:val="WW8Num38z2"/>
    <w:rsid w:val="008261C2"/>
    <w:rPr>
      <w:color w:val="000000"/>
    </w:rPr>
  </w:style>
  <w:style w:type="character" w:customStyle="1" w:styleId="WW8Num38z3">
    <w:name w:val="WW8Num38z3"/>
    <w:rsid w:val="008261C2"/>
  </w:style>
  <w:style w:type="character" w:customStyle="1" w:styleId="WW8Num38z4">
    <w:name w:val="WW8Num38z4"/>
    <w:rsid w:val="008261C2"/>
  </w:style>
  <w:style w:type="character" w:customStyle="1" w:styleId="WW8Num38z5">
    <w:name w:val="WW8Num38z5"/>
    <w:rsid w:val="008261C2"/>
  </w:style>
  <w:style w:type="character" w:customStyle="1" w:styleId="WW8Num38z6">
    <w:name w:val="WW8Num38z6"/>
    <w:rsid w:val="008261C2"/>
  </w:style>
  <w:style w:type="character" w:customStyle="1" w:styleId="WW8Num38z7">
    <w:name w:val="WW8Num38z7"/>
    <w:rsid w:val="008261C2"/>
  </w:style>
  <w:style w:type="character" w:customStyle="1" w:styleId="WW8Num38z8">
    <w:name w:val="WW8Num38z8"/>
    <w:rsid w:val="008261C2"/>
  </w:style>
  <w:style w:type="character" w:customStyle="1" w:styleId="WW8Num39z0">
    <w:name w:val="WW8Num39z0"/>
    <w:rsid w:val="008261C2"/>
    <w:rPr>
      <w:color w:val="000000"/>
    </w:rPr>
  </w:style>
  <w:style w:type="character" w:customStyle="1" w:styleId="WW8Num39z1">
    <w:name w:val="WW8Num39z1"/>
    <w:rsid w:val="008261C2"/>
  </w:style>
  <w:style w:type="character" w:customStyle="1" w:styleId="WW8Num39z2">
    <w:name w:val="WW8Num39z2"/>
    <w:rsid w:val="008261C2"/>
  </w:style>
  <w:style w:type="character" w:customStyle="1" w:styleId="WW8Num39z3">
    <w:name w:val="WW8Num39z3"/>
    <w:rsid w:val="008261C2"/>
  </w:style>
  <w:style w:type="character" w:customStyle="1" w:styleId="WW8Num39z4">
    <w:name w:val="WW8Num39z4"/>
    <w:rsid w:val="008261C2"/>
  </w:style>
  <w:style w:type="character" w:customStyle="1" w:styleId="WW8Num39z5">
    <w:name w:val="WW8Num39z5"/>
    <w:rsid w:val="008261C2"/>
  </w:style>
  <w:style w:type="character" w:customStyle="1" w:styleId="WW8Num39z6">
    <w:name w:val="WW8Num39z6"/>
    <w:rsid w:val="008261C2"/>
  </w:style>
  <w:style w:type="character" w:customStyle="1" w:styleId="WW8Num39z7">
    <w:name w:val="WW8Num39z7"/>
    <w:rsid w:val="008261C2"/>
  </w:style>
  <w:style w:type="character" w:customStyle="1" w:styleId="WW8Num39z8">
    <w:name w:val="WW8Num39z8"/>
    <w:rsid w:val="008261C2"/>
  </w:style>
  <w:style w:type="character" w:customStyle="1" w:styleId="WW8Num40z0">
    <w:name w:val="WW8Num40z0"/>
    <w:rsid w:val="008261C2"/>
  </w:style>
  <w:style w:type="character" w:customStyle="1" w:styleId="WW8Num40z1">
    <w:name w:val="WW8Num40z1"/>
    <w:rsid w:val="008261C2"/>
  </w:style>
  <w:style w:type="character" w:customStyle="1" w:styleId="WW8Num40z2">
    <w:name w:val="WW8Num40z2"/>
    <w:rsid w:val="008261C2"/>
  </w:style>
  <w:style w:type="character" w:customStyle="1" w:styleId="WW8Num40z3">
    <w:name w:val="WW8Num40z3"/>
    <w:rsid w:val="008261C2"/>
  </w:style>
  <w:style w:type="character" w:customStyle="1" w:styleId="WW8Num40z4">
    <w:name w:val="WW8Num40z4"/>
    <w:rsid w:val="008261C2"/>
  </w:style>
  <w:style w:type="character" w:customStyle="1" w:styleId="WW8Num40z5">
    <w:name w:val="WW8Num40z5"/>
    <w:rsid w:val="008261C2"/>
  </w:style>
  <w:style w:type="character" w:customStyle="1" w:styleId="WW8Num40z6">
    <w:name w:val="WW8Num40z6"/>
    <w:rsid w:val="008261C2"/>
  </w:style>
  <w:style w:type="character" w:customStyle="1" w:styleId="WW8Num40z7">
    <w:name w:val="WW8Num40z7"/>
    <w:rsid w:val="008261C2"/>
  </w:style>
  <w:style w:type="character" w:customStyle="1" w:styleId="WW8Num40z8">
    <w:name w:val="WW8Num40z8"/>
    <w:rsid w:val="008261C2"/>
  </w:style>
  <w:style w:type="character" w:customStyle="1" w:styleId="WW8Num41z0">
    <w:name w:val="WW8Num41z0"/>
    <w:rsid w:val="008261C2"/>
  </w:style>
  <w:style w:type="character" w:customStyle="1" w:styleId="WW8Num41z1">
    <w:name w:val="WW8Num41z1"/>
    <w:rsid w:val="008261C2"/>
  </w:style>
  <w:style w:type="character" w:customStyle="1" w:styleId="WW8Num41z2">
    <w:name w:val="WW8Num41z2"/>
    <w:rsid w:val="008261C2"/>
  </w:style>
  <w:style w:type="character" w:customStyle="1" w:styleId="WW8Num41z3">
    <w:name w:val="WW8Num41z3"/>
    <w:rsid w:val="008261C2"/>
  </w:style>
  <w:style w:type="character" w:customStyle="1" w:styleId="WW8Num41z4">
    <w:name w:val="WW8Num41z4"/>
    <w:rsid w:val="008261C2"/>
  </w:style>
  <w:style w:type="character" w:customStyle="1" w:styleId="WW8Num41z5">
    <w:name w:val="WW8Num41z5"/>
    <w:rsid w:val="008261C2"/>
  </w:style>
  <w:style w:type="character" w:customStyle="1" w:styleId="WW8Num41z6">
    <w:name w:val="WW8Num41z6"/>
    <w:rsid w:val="008261C2"/>
  </w:style>
  <w:style w:type="character" w:customStyle="1" w:styleId="WW8Num41z7">
    <w:name w:val="WW8Num41z7"/>
    <w:rsid w:val="008261C2"/>
  </w:style>
  <w:style w:type="character" w:customStyle="1" w:styleId="WW8Num41z8">
    <w:name w:val="WW8Num41z8"/>
    <w:rsid w:val="008261C2"/>
  </w:style>
  <w:style w:type="character" w:customStyle="1" w:styleId="WW8Num42z0">
    <w:name w:val="WW8Num42z0"/>
    <w:rsid w:val="008261C2"/>
  </w:style>
  <w:style w:type="character" w:customStyle="1" w:styleId="WW8Num42z1">
    <w:name w:val="WW8Num42z1"/>
    <w:rsid w:val="008261C2"/>
  </w:style>
  <w:style w:type="character" w:customStyle="1" w:styleId="WW8Num42z2">
    <w:name w:val="WW8Num42z2"/>
    <w:rsid w:val="008261C2"/>
  </w:style>
  <w:style w:type="character" w:customStyle="1" w:styleId="WW8Num42z3">
    <w:name w:val="WW8Num42z3"/>
    <w:rsid w:val="008261C2"/>
  </w:style>
  <w:style w:type="character" w:customStyle="1" w:styleId="WW8Num42z4">
    <w:name w:val="WW8Num42z4"/>
    <w:rsid w:val="008261C2"/>
  </w:style>
  <w:style w:type="character" w:customStyle="1" w:styleId="WW8Num42z5">
    <w:name w:val="WW8Num42z5"/>
    <w:rsid w:val="008261C2"/>
  </w:style>
  <w:style w:type="character" w:customStyle="1" w:styleId="WW8Num42z6">
    <w:name w:val="WW8Num42z6"/>
    <w:rsid w:val="008261C2"/>
  </w:style>
  <w:style w:type="character" w:customStyle="1" w:styleId="WW8Num42z7">
    <w:name w:val="WW8Num42z7"/>
    <w:rsid w:val="008261C2"/>
  </w:style>
  <w:style w:type="character" w:customStyle="1" w:styleId="WW8Num42z8">
    <w:name w:val="WW8Num42z8"/>
    <w:rsid w:val="008261C2"/>
  </w:style>
  <w:style w:type="character" w:customStyle="1" w:styleId="WW8Num43z0">
    <w:name w:val="WW8Num43z0"/>
    <w:rsid w:val="008261C2"/>
    <w:rPr>
      <w:b/>
    </w:rPr>
  </w:style>
  <w:style w:type="character" w:customStyle="1" w:styleId="WW8Num43z2">
    <w:name w:val="WW8Num43z2"/>
    <w:rsid w:val="008261C2"/>
  </w:style>
  <w:style w:type="character" w:customStyle="1" w:styleId="WW8Num43z3">
    <w:name w:val="WW8Num43z3"/>
    <w:rsid w:val="008261C2"/>
  </w:style>
  <w:style w:type="character" w:customStyle="1" w:styleId="WW8Num43z4">
    <w:name w:val="WW8Num43z4"/>
    <w:rsid w:val="008261C2"/>
  </w:style>
  <w:style w:type="character" w:customStyle="1" w:styleId="WW8Num43z5">
    <w:name w:val="WW8Num43z5"/>
    <w:rsid w:val="008261C2"/>
  </w:style>
  <w:style w:type="character" w:customStyle="1" w:styleId="WW8Num43z6">
    <w:name w:val="WW8Num43z6"/>
    <w:rsid w:val="008261C2"/>
  </w:style>
  <w:style w:type="character" w:customStyle="1" w:styleId="WW8Num43z7">
    <w:name w:val="WW8Num43z7"/>
    <w:rsid w:val="008261C2"/>
  </w:style>
  <w:style w:type="character" w:customStyle="1" w:styleId="WW8Num43z8">
    <w:name w:val="WW8Num43z8"/>
    <w:rsid w:val="008261C2"/>
  </w:style>
  <w:style w:type="character" w:customStyle="1" w:styleId="WW8Num44z0">
    <w:name w:val="WW8Num44z0"/>
    <w:rsid w:val="008261C2"/>
  </w:style>
  <w:style w:type="character" w:customStyle="1" w:styleId="WW8Num44z1">
    <w:name w:val="WW8Num44z1"/>
    <w:rsid w:val="008261C2"/>
  </w:style>
  <w:style w:type="character" w:customStyle="1" w:styleId="WW8Num44z2">
    <w:name w:val="WW8Num44z2"/>
    <w:rsid w:val="008261C2"/>
  </w:style>
  <w:style w:type="character" w:customStyle="1" w:styleId="WW8Num44z3">
    <w:name w:val="WW8Num44z3"/>
    <w:rsid w:val="008261C2"/>
  </w:style>
  <w:style w:type="character" w:customStyle="1" w:styleId="WW8Num44z4">
    <w:name w:val="WW8Num44z4"/>
    <w:rsid w:val="008261C2"/>
  </w:style>
  <w:style w:type="character" w:customStyle="1" w:styleId="WW8Num44z5">
    <w:name w:val="WW8Num44z5"/>
    <w:rsid w:val="008261C2"/>
  </w:style>
  <w:style w:type="character" w:customStyle="1" w:styleId="WW8Num44z6">
    <w:name w:val="WW8Num44z6"/>
    <w:rsid w:val="008261C2"/>
  </w:style>
  <w:style w:type="character" w:customStyle="1" w:styleId="WW8Num44z7">
    <w:name w:val="WW8Num44z7"/>
    <w:rsid w:val="008261C2"/>
  </w:style>
  <w:style w:type="character" w:customStyle="1" w:styleId="WW8Num44z8">
    <w:name w:val="WW8Num44z8"/>
    <w:rsid w:val="008261C2"/>
  </w:style>
  <w:style w:type="character" w:customStyle="1" w:styleId="WW8Num45z0">
    <w:name w:val="WW8Num45z0"/>
    <w:rsid w:val="008261C2"/>
  </w:style>
  <w:style w:type="character" w:customStyle="1" w:styleId="WW8Num45z1">
    <w:name w:val="WW8Num45z1"/>
    <w:rsid w:val="008261C2"/>
  </w:style>
  <w:style w:type="character" w:customStyle="1" w:styleId="WW8Num45z2">
    <w:name w:val="WW8Num45z2"/>
    <w:rsid w:val="008261C2"/>
  </w:style>
  <w:style w:type="character" w:customStyle="1" w:styleId="WW8Num45z3">
    <w:name w:val="WW8Num45z3"/>
    <w:rsid w:val="008261C2"/>
  </w:style>
  <w:style w:type="character" w:customStyle="1" w:styleId="WW8Num45z4">
    <w:name w:val="WW8Num45z4"/>
    <w:rsid w:val="008261C2"/>
  </w:style>
  <w:style w:type="character" w:customStyle="1" w:styleId="WW8Num45z5">
    <w:name w:val="WW8Num45z5"/>
    <w:rsid w:val="008261C2"/>
  </w:style>
  <w:style w:type="character" w:customStyle="1" w:styleId="WW8Num45z6">
    <w:name w:val="WW8Num45z6"/>
    <w:rsid w:val="008261C2"/>
  </w:style>
  <w:style w:type="character" w:customStyle="1" w:styleId="WW8Num45z7">
    <w:name w:val="WW8Num45z7"/>
    <w:rsid w:val="008261C2"/>
  </w:style>
  <w:style w:type="character" w:customStyle="1" w:styleId="WW8Num45z8">
    <w:name w:val="WW8Num45z8"/>
    <w:rsid w:val="008261C2"/>
  </w:style>
  <w:style w:type="character" w:customStyle="1" w:styleId="WW8Num46z0">
    <w:name w:val="WW8Num46z0"/>
    <w:rsid w:val="008261C2"/>
  </w:style>
  <w:style w:type="character" w:customStyle="1" w:styleId="WW8Num46z1">
    <w:name w:val="WW8Num46z1"/>
    <w:rsid w:val="008261C2"/>
  </w:style>
  <w:style w:type="character" w:customStyle="1" w:styleId="WW8Num46z2">
    <w:name w:val="WW8Num46z2"/>
    <w:rsid w:val="008261C2"/>
  </w:style>
  <w:style w:type="character" w:customStyle="1" w:styleId="WW8Num46z3">
    <w:name w:val="WW8Num46z3"/>
    <w:rsid w:val="008261C2"/>
  </w:style>
  <w:style w:type="character" w:customStyle="1" w:styleId="WW8Num46z4">
    <w:name w:val="WW8Num46z4"/>
    <w:rsid w:val="008261C2"/>
  </w:style>
  <w:style w:type="character" w:customStyle="1" w:styleId="WW8Num46z5">
    <w:name w:val="WW8Num46z5"/>
    <w:rsid w:val="008261C2"/>
  </w:style>
  <w:style w:type="character" w:customStyle="1" w:styleId="WW8Num46z6">
    <w:name w:val="WW8Num46z6"/>
    <w:rsid w:val="008261C2"/>
  </w:style>
  <w:style w:type="character" w:customStyle="1" w:styleId="WW8Num46z7">
    <w:name w:val="WW8Num46z7"/>
    <w:rsid w:val="008261C2"/>
  </w:style>
  <w:style w:type="character" w:customStyle="1" w:styleId="WW8Num46z8">
    <w:name w:val="WW8Num46z8"/>
    <w:rsid w:val="008261C2"/>
  </w:style>
  <w:style w:type="character" w:customStyle="1" w:styleId="WW8Num47z0">
    <w:name w:val="WW8Num47z0"/>
    <w:rsid w:val="008261C2"/>
    <w:rPr>
      <w:noProof w:val="0"/>
      <w:color w:val="000000"/>
      <w:lang w:val="en-US"/>
    </w:rPr>
  </w:style>
  <w:style w:type="character" w:customStyle="1" w:styleId="WW8Num47z1">
    <w:name w:val="WW8Num47z1"/>
    <w:rsid w:val="008261C2"/>
  </w:style>
  <w:style w:type="character" w:customStyle="1" w:styleId="WW8Num47z2">
    <w:name w:val="WW8Num47z2"/>
    <w:rsid w:val="008261C2"/>
  </w:style>
  <w:style w:type="character" w:customStyle="1" w:styleId="WW8Num47z3">
    <w:name w:val="WW8Num47z3"/>
    <w:rsid w:val="008261C2"/>
  </w:style>
  <w:style w:type="character" w:customStyle="1" w:styleId="WW8Num47z4">
    <w:name w:val="WW8Num47z4"/>
    <w:rsid w:val="008261C2"/>
  </w:style>
  <w:style w:type="character" w:customStyle="1" w:styleId="WW8Num47z5">
    <w:name w:val="WW8Num47z5"/>
    <w:rsid w:val="008261C2"/>
  </w:style>
  <w:style w:type="character" w:customStyle="1" w:styleId="WW8Num47z6">
    <w:name w:val="WW8Num47z6"/>
    <w:rsid w:val="008261C2"/>
  </w:style>
  <w:style w:type="character" w:customStyle="1" w:styleId="WW8Num47z7">
    <w:name w:val="WW8Num47z7"/>
    <w:rsid w:val="008261C2"/>
  </w:style>
  <w:style w:type="character" w:customStyle="1" w:styleId="WW8Num47z8">
    <w:name w:val="WW8Num47z8"/>
    <w:rsid w:val="008261C2"/>
  </w:style>
  <w:style w:type="character" w:customStyle="1" w:styleId="WW8Num48z0">
    <w:name w:val="WW8Num48z0"/>
    <w:rsid w:val="008261C2"/>
  </w:style>
  <w:style w:type="character" w:customStyle="1" w:styleId="WW8Num48z1">
    <w:name w:val="WW8Num48z1"/>
    <w:rsid w:val="008261C2"/>
  </w:style>
  <w:style w:type="character" w:customStyle="1" w:styleId="WW8Num48z2">
    <w:name w:val="WW8Num48z2"/>
    <w:rsid w:val="008261C2"/>
  </w:style>
  <w:style w:type="character" w:customStyle="1" w:styleId="WW8Num48z3">
    <w:name w:val="WW8Num48z3"/>
    <w:rsid w:val="008261C2"/>
  </w:style>
  <w:style w:type="character" w:customStyle="1" w:styleId="WW8Num48z4">
    <w:name w:val="WW8Num48z4"/>
    <w:rsid w:val="008261C2"/>
  </w:style>
  <w:style w:type="character" w:customStyle="1" w:styleId="WW8Num48z5">
    <w:name w:val="WW8Num48z5"/>
    <w:rsid w:val="008261C2"/>
  </w:style>
  <w:style w:type="character" w:customStyle="1" w:styleId="WW8Num48z6">
    <w:name w:val="WW8Num48z6"/>
    <w:rsid w:val="008261C2"/>
  </w:style>
  <w:style w:type="character" w:customStyle="1" w:styleId="WW8Num48z7">
    <w:name w:val="WW8Num48z7"/>
    <w:rsid w:val="008261C2"/>
  </w:style>
  <w:style w:type="character" w:customStyle="1" w:styleId="WW8Num48z8">
    <w:name w:val="WW8Num48z8"/>
    <w:rsid w:val="008261C2"/>
  </w:style>
  <w:style w:type="character" w:customStyle="1" w:styleId="WW8Num49z0">
    <w:name w:val="WW8Num49z0"/>
    <w:rsid w:val="008261C2"/>
  </w:style>
  <w:style w:type="character" w:customStyle="1" w:styleId="WW8Num49z1">
    <w:name w:val="WW8Num49z1"/>
    <w:rsid w:val="008261C2"/>
  </w:style>
  <w:style w:type="character" w:customStyle="1" w:styleId="WW8Num49z2">
    <w:name w:val="WW8Num49z2"/>
    <w:rsid w:val="008261C2"/>
  </w:style>
  <w:style w:type="character" w:customStyle="1" w:styleId="WW8Num49z3">
    <w:name w:val="WW8Num49z3"/>
    <w:rsid w:val="008261C2"/>
  </w:style>
  <w:style w:type="character" w:customStyle="1" w:styleId="WW8Num49z4">
    <w:name w:val="WW8Num49z4"/>
    <w:rsid w:val="008261C2"/>
  </w:style>
  <w:style w:type="character" w:customStyle="1" w:styleId="WW8Num49z5">
    <w:name w:val="WW8Num49z5"/>
    <w:rsid w:val="008261C2"/>
  </w:style>
  <w:style w:type="character" w:customStyle="1" w:styleId="WW8Num49z6">
    <w:name w:val="WW8Num49z6"/>
    <w:rsid w:val="008261C2"/>
  </w:style>
  <w:style w:type="character" w:customStyle="1" w:styleId="WW8Num49z7">
    <w:name w:val="WW8Num49z7"/>
    <w:rsid w:val="008261C2"/>
  </w:style>
  <w:style w:type="character" w:customStyle="1" w:styleId="WW8Num49z8">
    <w:name w:val="WW8Num49z8"/>
    <w:rsid w:val="008261C2"/>
  </w:style>
  <w:style w:type="character" w:customStyle="1" w:styleId="WW8Num50z0">
    <w:name w:val="WW8Num50z0"/>
    <w:rsid w:val="008261C2"/>
  </w:style>
  <w:style w:type="character" w:customStyle="1" w:styleId="WW8Num50z1">
    <w:name w:val="WW8Num50z1"/>
    <w:rsid w:val="008261C2"/>
  </w:style>
  <w:style w:type="character" w:customStyle="1" w:styleId="WW8Num50z2">
    <w:name w:val="WW8Num50z2"/>
    <w:rsid w:val="008261C2"/>
  </w:style>
  <w:style w:type="character" w:customStyle="1" w:styleId="WW8Num50z3">
    <w:name w:val="WW8Num50z3"/>
    <w:rsid w:val="008261C2"/>
  </w:style>
  <w:style w:type="character" w:customStyle="1" w:styleId="WW8Num50z4">
    <w:name w:val="WW8Num50z4"/>
    <w:rsid w:val="008261C2"/>
  </w:style>
  <w:style w:type="character" w:customStyle="1" w:styleId="WW8Num50z5">
    <w:name w:val="WW8Num50z5"/>
    <w:rsid w:val="008261C2"/>
  </w:style>
  <w:style w:type="character" w:customStyle="1" w:styleId="WW8Num50z6">
    <w:name w:val="WW8Num50z6"/>
    <w:rsid w:val="008261C2"/>
  </w:style>
  <w:style w:type="character" w:customStyle="1" w:styleId="WW8Num50z7">
    <w:name w:val="WW8Num50z7"/>
    <w:rsid w:val="008261C2"/>
  </w:style>
  <w:style w:type="character" w:customStyle="1" w:styleId="WW8Num50z8">
    <w:name w:val="WW8Num50z8"/>
    <w:rsid w:val="008261C2"/>
  </w:style>
  <w:style w:type="character" w:customStyle="1" w:styleId="WW8Num51z0">
    <w:name w:val="WW8Num51z0"/>
    <w:rsid w:val="008261C2"/>
  </w:style>
  <w:style w:type="character" w:customStyle="1" w:styleId="WW8Num52z0">
    <w:name w:val="WW8Num52z0"/>
    <w:rsid w:val="008261C2"/>
  </w:style>
  <w:style w:type="character" w:customStyle="1" w:styleId="WW8Num52z1">
    <w:name w:val="WW8Num52z1"/>
    <w:rsid w:val="008261C2"/>
  </w:style>
  <w:style w:type="character" w:customStyle="1" w:styleId="WW8Num52z2">
    <w:name w:val="WW8Num52z2"/>
    <w:rsid w:val="008261C2"/>
  </w:style>
  <w:style w:type="character" w:customStyle="1" w:styleId="WW8Num52z3">
    <w:name w:val="WW8Num52z3"/>
    <w:rsid w:val="008261C2"/>
  </w:style>
  <w:style w:type="character" w:customStyle="1" w:styleId="WW8Num52z4">
    <w:name w:val="WW8Num52z4"/>
    <w:rsid w:val="008261C2"/>
  </w:style>
  <w:style w:type="character" w:customStyle="1" w:styleId="WW8Num52z5">
    <w:name w:val="WW8Num52z5"/>
    <w:rsid w:val="008261C2"/>
  </w:style>
  <w:style w:type="character" w:customStyle="1" w:styleId="WW8Num52z6">
    <w:name w:val="WW8Num52z6"/>
    <w:rsid w:val="008261C2"/>
  </w:style>
  <w:style w:type="character" w:customStyle="1" w:styleId="WW8Num52z7">
    <w:name w:val="WW8Num52z7"/>
    <w:rsid w:val="008261C2"/>
  </w:style>
  <w:style w:type="character" w:customStyle="1" w:styleId="WW8Num52z8">
    <w:name w:val="WW8Num52z8"/>
    <w:rsid w:val="008261C2"/>
  </w:style>
  <w:style w:type="character" w:customStyle="1" w:styleId="WW8Num53z0">
    <w:name w:val="WW8Num53z0"/>
    <w:rsid w:val="008261C2"/>
  </w:style>
  <w:style w:type="character" w:customStyle="1" w:styleId="WW8Num53z1">
    <w:name w:val="WW8Num53z1"/>
    <w:rsid w:val="008261C2"/>
    <w:rPr>
      <w:color w:val="000000"/>
    </w:rPr>
  </w:style>
  <w:style w:type="character" w:customStyle="1" w:styleId="WW8Num53z2">
    <w:name w:val="WW8Num53z2"/>
    <w:rsid w:val="008261C2"/>
  </w:style>
  <w:style w:type="character" w:customStyle="1" w:styleId="WW8Num53z3">
    <w:name w:val="WW8Num53z3"/>
    <w:rsid w:val="008261C2"/>
  </w:style>
  <w:style w:type="character" w:customStyle="1" w:styleId="WW8Num53z4">
    <w:name w:val="WW8Num53z4"/>
    <w:rsid w:val="008261C2"/>
  </w:style>
  <w:style w:type="character" w:customStyle="1" w:styleId="WW8Num53z5">
    <w:name w:val="WW8Num53z5"/>
    <w:rsid w:val="008261C2"/>
  </w:style>
  <w:style w:type="character" w:customStyle="1" w:styleId="WW8Num53z6">
    <w:name w:val="WW8Num53z6"/>
    <w:rsid w:val="008261C2"/>
  </w:style>
  <w:style w:type="character" w:customStyle="1" w:styleId="WW8Num53z7">
    <w:name w:val="WW8Num53z7"/>
    <w:rsid w:val="008261C2"/>
  </w:style>
  <w:style w:type="character" w:customStyle="1" w:styleId="WW8Num53z8">
    <w:name w:val="WW8Num53z8"/>
    <w:rsid w:val="008261C2"/>
  </w:style>
  <w:style w:type="character" w:customStyle="1" w:styleId="Domylnaczcionkaakapitu2">
    <w:name w:val="Domy?lna czcionka akapitu2"/>
    <w:rsid w:val="008261C2"/>
  </w:style>
  <w:style w:type="character" w:customStyle="1" w:styleId="Absatz-Standardschriftart">
    <w:name w:val="Absatz-Standardschriftart"/>
    <w:rsid w:val="008261C2"/>
  </w:style>
  <w:style w:type="character" w:customStyle="1" w:styleId="WW-Absatz-Standardschriftart">
    <w:name w:val="WW-Absatz-Standardschriftart"/>
    <w:rsid w:val="008261C2"/>
  </w:style>
  <w:style w:type="character" w:customStyle="1" w:styleId="WW-Absatz-Standardschriftart1">
    <w:name w:val="WW-Absatz-Standardschriftart1"/>
    <w:rsid w:val="008261C2"/>
  </w:style>
  <w:style w:type="character" w:customStyle="1" w:styleId="WW-Absatz-Standardschriftart11">
    <w:name w:val="WW-Absatz-Standardschriftart11"/>
    <w:rsid w:val="008261C2"/>
  </w:style>
  <w:style w:type="character" w:customStyle="1" w:styleId="WW-Absatz-Standardschriftart111">
    <w:name w:val="WW-Absatz-Standardschriftart111"/>
    <w:rsid w:val="008261C2"/>
  </w:style>
  <w:style w:type="character" w:customStyle="1" w:styleId="WW-Absatz-Standardschriftart1111">
    <w:name w:val="WW-Absatz-Standardschriftart1111"/>
    <w:rsid w:val="008261C2"/>
  </w:style>
  <w:style w:type="character" w:customStyle="1" w:styleId="WW-Absatz-Standardschriftart11111">
    <w:name w:val="WW-Absatz-Standardschriftart11111"/>
    <w:rsid w:val="008261C2"/>
  </w:style>
  <w:style w:type="character" w:customStyle="1" w:styleId="WW-Absatz-Standardschriftart111111">
    <w:name w:val="WW-Absatz-Standardschriftart111111"/>
    <w:rsid w:val="008261C2"/>
  </w:style>
  <w:style w:type="character" w:customStyle="1" w:styleId="WW-Absatz-Standardschriftart1111111">
    <w:name w:val="WW-Absatz-Standardschriftart1111111"/>
    <w:rsid w:val="008261C2"/>
  </w:style>
  <w:style w:type="character" w:customStyle="1" w:styleId="Domylnaczcionkaakapitu1">
    <w:name w:val="Domy?lna czcionka akapitu1"/>
    <w:rsid w:val="008261C2"/>
  </w:style>
  <w:style w:type="character" w:customStyle="1" w:styleId="WW-Absatz-Standardschriftart11111111">
    <w:name w:val="WW-Absatz-Standardschriftart11111111"/>
    <w:rsid w:val="008261C2"/>
  </w:style>
  <w:style w:type="character" w:customStyle="1" w:styleId="WW-Absatz-Standardschriftart111111111">
    <w:name w:val="WW-Absatz-Standardschriftart111111111"/>
    <w:rsid w:val="008261C2"/>
  </w:style>
  <w:style w:type="character" w:customStyle="1" w:styleId="WW-Absatz-Standardschriftart1111111111">
    <w:name w:val="WW-Absatz-Standardschriftart1111111111"/>
    <w:rsid w:val="008261C2"/>
  </w:style>
  <w:style w:type="character" w:customStyle="1" w:styleId="WW-Absatz-Standardschriftart11111111111">
    <w:name w:val="WW-Absatz-Standardschriftart11111111111"/>
    <w:rsid w:val="008261C2"/>
  </w:style>
  <w:style w:type="character" w:customStyle="1" w:styleId="WW-Absatz-Standardschriftart111111111111">
    <w:name w:val="WW-Absatz-Standardschriftart111111111111"/>
    <w:rsid w:val="008261C2"/>
  </w:style>
  <w:style w:type="character" w:customStyle="1" w:styleId="WW-Absatz-Standardschriftart1111111111111">
    <w:name w:val="WW-Absatz-Standardschriftart1111111111111"/>
    <w:rsid w:val="008261C2"/>
  </w:style>
  <w:style w:type="character" w:customStyle="1" w:styleId="WW-Absatz-Standardschriftart11111111111111">
    <w:name w:val="WW-Absatz-Standardschriftart11111111111111"/>
    <w:rsid w:val="008261C2"/>
  </w:style>
  <w:style w:type="character" w:customStyle="1" w:styleId="WW-Absatz-Standardschriftart111111111111111">
    <w:name w:val="WW-Absatz-Standardschriftart111111111111111"/>
    <w:rsid w:val="008261C2"/>
  </w:style>
  <w:style w:type="character" w:customStyle="1" w:styleId="WW-Absatz-Standardschriftart1111111111111111">
    <w:name w:val="WW-Absatz-Standardschriftart1111111111111111"/>
    <w:rsid w:val="008261C2"/>
  </w:style>
  <w:style w:type="character" w:customStyle="1" w:styleId="WW-Absatz-Standardschriftart11111111111111111">
    <w:name w:val="WW-Absatz-Standardschriftart11111111111111111"/>
    <w:rsid w:val="008261C2"/>
  </w:style>
  <w:style w:type="character" w:customStyle="1" w:styleId="WW-Absatz-Standardschriftart111111111111111111">
    <w:name w:val="WW-Absatz-Standardschriftart111111111111111111"/>
    <w:rsid w:val="008261C2"/>
  </w:style>
  <w:style w:type="character" w:customStyle="1" w:styleId="WW-Absatz-Standardschriftart1111111111111111111">
    <w:name w:val="WW-Absatz-Standardschriftart1111111111111111111"/>
    <w:rsid w:val="008261C2"/>
  </w:style>
  <w:style w:type="character" w:customStyle="1" w:styleId="WW-Absatz-Standardschriftart11111111111111111111">
    <w:name w:val="WW-Absatz-Standardschriftart11111111111111111111"/>
    <w:rsid w:val="008261C2"/>
  </w:style>
  <w:style w:type="character" w:customStyle="1" w:styleId="WW-Absatz-Standardschriftart111111111111111111111">
    <w:name w:val="WW-Absatz-Standardschriftart111111111111111111111"/>
    <w:rsid w:val="008261C2"/>
  </w:style>
  <w:style w:type="character" w:customStyle="1" w:styleId="WW-Absatz-Standardschriftart1111111111111111111111">
    <w:name w:val="WW-Absatz-Standardschriftart1111111111111111111111"/>
    <w:rsid w:val="008261C2"/>
  </w:style>
  <w:style w:type="character" w:customStyle="1" w:styleId="WW-Absatz-Standardschriftart11111111111111111111111">
    <w:name w:val="WW-Absatz-Standardschriftart11111111111111111111111"/>
    <w:rsid w:val="008261C2"/>
  </w:style>
  <w:style w:type="character" w:customStyle="1" w:styleId="WW-Absatz-Standardschriftart111111111111111111111111">
    <w:name w:val="WW-Absatz-Standardschriftart111111111111111111111111"/>
    <w:rsid w:val="008261C2"/>
  </w:style>
  <w:style w:type="character" w:customStyle="1" w:styleId="WW-Absatz-Standardschriftart1111111111111111111111111">
    <w:name w:val="WW-Absatz-Standardschriftart1111111111111111111111111"/>
    <w:rsid w:val="008261C2"/>
  </w:style>
  <w:style w:type="character" w:customStyle="1" w:styleId="WW-Absatz-Standardschriftart11111111111111111111111111">
    <w:name w:val="WW-Absatz-Standardschriftart11111111111111111111111111"/>
    <w:rsid w:val="008261C2"/>
  </w:style>
  <w:style w:type="character" w:customStyle="1" w:styleId="WW-Absatz-Standardschriftart111111111111111111111111111">
    <w:name w:val="WW-Absatz-Standardschriftart111111111111111111111111111"/>
    <w:rsid w:val="008261C2"/>
  </w:style>
  <w:style w:type="character" w:customStyle="1" w:styleId="WW-Absatz-Standardschriftart1111111111111111111111111111">
    <w:name w:val="WW-Absatz-Standardschriftart1111111111111111111111111111"/>
    <w:rsid w:val="008261C2"/>
  </w:style>
  <w:style w:type="character" w:customStyle="1" w:styleId="WW-Absatz-Standardschriftart11111111111111111111111111111">
    <w:name w:val="WW-Absatz-Standardschriftart11111111111111111111111111111"/>
    <w:rsid w:val="008261C2"/>
  </w:style>
  <w:style w:type="character" w:customStyle="1" w:styleId="WW-Absatz-Standardschriftart111111111111111111111111111111">
    <w:name w:val="WW-Absatz-Standardschriftart111111111111111111111111111111"/>
    <w:rsid w:val="008261C2"/>
  </w:style>
  <w:style w:type="character" w:customStyle="1" w:styleId="WW-Absatz-Standardschriftart1111111111111111111111111111111">
    <w:name w:val="WW-Absatz-Standardschriftart1111111111111111111111111111111"/>
    <w:rsid w:val="008261C2"/>
  </w:style>
  <w:style w:type="character" w:customStyle="1" w:styleId="WW-Absatz-Standardschriftart11111111111111111111111111111111">
    <w:name w:val="WW-Absatz-Standardschriftart11111111111111111111111111111111"/>
    <w:rsid w:val="008261C2"/>
  </w:style>
  <w:style w:type="character" w:customStyle="1" w:styleId="WW-Absatz-Standardschriftart111111111111111111111111111111111">
    <w:name w:val="WW-Absatz-Standardschriftart111111111111111111111111111111111"/>
    <w:rsid w:val="008261C2"/>
  </w:style>
  <w:style w:type="character" w:customStyle="1" w:styleId="WW-Absatz-Standardschriftart1111111111111111111111111111111111">
    <w:name w:val="WW-Absatz-Standardschriftart1111111111111111111111111111111111"/>
    <w:rsid w:val="008261C2"/>
  </w:style>
  <w:style w:type="character" w:customStyle="1" w:styleId="WW-Absatz-Standardschriftart11111111111111111111111111111111111">
    <w:name w:val="WW-Absatz-Standardschriftart11111111111111111111111111111111111"/>
    <w:rsid w:val="008261C2"/>
  </w:style>
  <w:style w:type="character" w:customStyle="1" w:styleId="WW-Absatz-Standardschriftart111111111111111111111111111111111111">
    <w:name w:val="WW-Absatz-Standardschriftart111111111111111111111111111111111111"/>
    <w:rsid w:val="008261C2"/>
  </w:style>
  <w:style w:type="character" w:customStyle="1" w:styleId="Znakinumeracji">
    <w:name w:val="Znaki numeracji"/>
    <w:rsid w:val="008261C2"/>
  </w:style>
  <w:style w:type="character" w:customStyle="1" w:styleId="Symbolewypunktowania">
    <w:name w:val="Symbole wypunktowania"/>
    <w:rsid w:val="008261C2"/>
    <w:rPr>
      <w:rFonts w:ascii="StarSymbol" w:hAnsi="StarSymbol"/>
      <w:sz w:val="18"/>
    </w:rPr>
  </w:style>
  <w:style w:type="character" w:customStyle="1" w:styleId="Odwoaniedokomentarza1">
    <w:name w:val="Odwo?anie do komentarza1"/>
    <w:rsid w:val="008261C2"/>
    <w:rPr>
      <w:sz w:val="16"/>
    </w:rPr>
  </w:style>
  <w:style w:type="character" w:styleId="Numerstrony">
    <w:name w:val="page number"/>
    <w:basedOn w:val="Domylnaczcionkaakapitu2"/>
    <w:rsid w:val="008261C2"/>
  </w:style>
  <w:style w:type="character" w:customStyle="1" w:styleId="TekstprzypisudolnegoZnak">
    <w:name w:val="Tekst przypisu dolnego Znak"/>
    <w:rsid w:val="008261C2"/>
    <w:rPr>
      <w:kern w:val="1"/>
    </w:rPr>
  </w:style>
  <w:style w:type="character" w:customStyle="1" w:styleId="Znakiprzypiswdolnych">
    <w:name w:val="Znaki przypisów dolnych"/>
    <w:rsid w:val="008261C2"/>
    <w:rPr>
      <w:vertAlign w:val="superscript"/>
    </w:rPr>
  </w:style>
  <w:style w:type="character" w:customStyle="1" w:styleId="Odwoaniedokomentarza2">
    <w:name w:val="Odwo?anie do komentarza2"/>
    <w:rsid w:val="008261C2"/>
    <w:rPr>
      <w:sz w:val="16"/>
    </w:rPr>
  </w:style>
  <w:style w:type="character" w:customStyle="1" w:styleId="TekstkomentarzaZnak">
    <w:name w:val="Tekst komentarza Znak"/>
    <w:rsid w:val="008261C2"/>
    <w:rPr>
      <w:kern w:val="1"/>
    </w:rPr>
  </w:style>
  <w:style w:type="character" w:customStyle="1" w:styleId="Odwoanieprzypisudolnego">
    <w:name w:val="Odwo?anie przypisu dolnego"/>
    <w:rsid w:val="008261C2"/>
    <w:rPr>
      <w:vertAlign w:val="superscript"/>
    </w:rPr>
  </w:style>
  <w:style w:type="character" w:customStyle="1" w:styleId="Znakiprzypiswkocowych">
    <w:name w:val="Znaki przypisów ko?cowych"/>
    <w:rsid w:val="008261C2"/>
    <w:rPr>
      <w:vertAlign w:val="superscript"/>
    </w:rPr>
  </w:style>
  <w:style w:type="character" w:customStyle="1" w:styleId="WW-Znakiprzypiswkocowych">
    <w:name w:val="WW-Znaki przypisów ko?cowych"/>
    <w:rsid w:val="008261C2"/>
  </w:style>
  <w:style w:type="character" w:customStyle="1" w:styleId="Odwoanieprzypisukocowego">
    <w:name w:val="Odwo?anie przypisu ko?cowego"/>
    <w:rsid w:val="008261C2"/>
    <w:rPr>
      <w:vertAlign w:val="superscript"/>
    </w:rPr>
  </w:style>
  <w:style w:type="character" w:customStyle="1" w:styleId="WW8Num62z0">
    <w:name w:val="WW8Num62z0"/>
    <w:rsid w:val="008261C2"/>
    <w:rPr>
      <w:kern w:val="1"/>
    </w:rPr>
  </w:style>
  <w:style w:type="character" w:customStyle="1" w:styleId="WW8Num62z1">
    <w:name w:val="WW8Num62z1"/>
    <w:rsid w:val="008261C2"/>
  </w:style>
  <w:style w:type="character" w:customStyle="1" w:styleId="WW8Num62z2">
    <w:name w:val="WW8Num62z2"/>
    <w:rsid w:val="008261C2"/>
  </w:style>
  <w:style w:type="character" w:customStyle="1" w:styleId="WW8Num62z3">
    <w:name w:val="WW8Num62z3"/>
    <w:rsid w:val="008261C2"/>
  </w:style>
  <w:style w:type="character" w:customStyle="1" w:styleId="WW8Num62z4">
    <w:name w:val="WW8Num62z4"/>
    <w:rsid w:val="008261C2"/>
  </w:style>
  <w:style w:type="character" w:customStyle="1" w:styleId="WW8Num62z5">
    <w:name w:val="WW8Num62z5"/>
    <w:rsid w:val="008261C2"/>
  </w:style>
  <w:style w:type="character" w:customStyle="1" w:styleId="WW8Num62z6">
    <w:name w:val="WW8Num62z6"/>
    <w:rsid w:val="008261C2"/>
  </w:style>
  <w:style w:type="character" w:customStyle="1" w:styleId="WW8Num62z7">
    <w:name w:val="WW8Num62z7"/>
    <w:rsid w:val="008261C2"/>
  </w:style>
  <w:style w:type="character" w:customStyle="1" w:styleId="WW8Num62z8">
    <w:name w:val="WW8Num62z8"/>
    <w:rsid w:val="008261C2"/>
  </w:style>
  <w:style w:type="character" w:customStyle="1" w:styleId="WW8Num63z0">
    <w:name w:val="WW8Num63z0"/>
    <w:rsid w:val="008261C2"/>
    <w:rPr>
      <w:kern w:val="1"/>
    </w:rPr>
  </w:style>
  <w:style w:type="character" w:customStyle="1" w:styleId="WW8Num63z2">
    <w:name w:val="WW8Num63z2"/>
    <w:rsid w:val="008261C2"/>
  </w:style>
  <w:style w:type="character" w:customStyle="1" w:styleId="WW8Num63z3">
    <w:name w:val="WW8Num63z3"/>
    <w:rsid w:val="008261C2"/>
  </w:style>
  <w:style w:type="character" w:customStyle="1" w:styleId="WW8Num63z4">
    <w:name w:val="WW8Num63z4"/>
    <w:rsid w:val="008261C2"/>
  </w:style>
  <w:style w:type="character" w:customStyle="1" w:styleId="WW8Num63z5">
    <w:name w:val="WW8Num63z5"/>
    <w:rsid w:val="008261C2"/>
  </w:style>
  <w:style w:type="character" w:customStyle="1" w:styleId="WW8Num63z6">
    <w:name w:val="WW8Num63z6"/>
    <w:rsid w:val="008261C2"/>
  </w:style>
  <w:style w:type="character" w:customStyle="1" w:styleId="WW8Num63z7">
    <w:name w:val="WW8Num63z7"/>
    <w:rsid w:val="008261C2"/>
  </w:style>
  <w:style w:type="character" w:customStyle="1" w:styleId="WW8Num63z8">
    <w:name w:val="WW8Num63z8"/>
    <w:rsid w:val="008261C2"/>
  </w:style>
  <w:style w:type="character" w:customStyle="1" w:styleId="WW8Num64z1">
    <w:name w:val="WW8Num64z1"/>
    <w:rsid w:val="008261C2"/>
  </w:style>
  <w:style w:type="character" w:customStyle="1" w:styleId="WW8Num64z2">
    <w:name w:val="WW8Num64z2"/>
    <w:rsid w:val="008261C2"/>
  </w:style>
  <w:style w:type="character" w:customStyle="1" w:styleId="WW8Num64z3">
    <w:name w:val="WW8Num64z3"/>
    <w:rsid w:val="008261C2"/>
  </w:style>
  <w:style w:type="character" w:customStyle="1" w:styleId="WW8Num64z4">
    <w:name w:val="WW8Num64z4"/>
    <w:rsid w:val="008261C2"/>
  </w:style>
  <w:style w:type="character" w:customStyle="1" w:styleId="WW8Num64z5">
    <w:name w:val="WW8Num64z5"/>
    <w:rsid w:val="008261C2"/>
  </w:style>
  <w:style w:type="character" w:customStyle="1" w:styleId="WW8Num64z6">
    <w:name w:val="WW8Num64z6"/>
    <w:rsid w:val="008261C2"/>
  </w:style>
  <w:style w:type="character" w:customStyle="1" w:styleId="WW8Num64z7">
    <w:name w:val="WW8Num64z7"/>
    <w:rsid w:val="008261C2"/>
  </w:style>
  <w:style w:type="character" w:customStyle="1" w:styleId="WW8Num64z8">
    <w:name w:val="WW8Num64z8"/>
    <w:rsid w:val="008261C2"/>
  </w:style>
  <w:style w:type="character" w:customStyle="1" w:styleId="WW8Num65z0">
    <w:name w:val="WW8Num65z0"/>
    <w:rsid w:val="008261C2"/>
    <w:rPr>
      <w:kern w:val="1"/>
    </w:rPr>
  </w:style>
  <w:style w:type="character" w:customStyle="1" w:styleId="WW8Num65z2">
    <w:name w:val="WW8Num65z2"/>
    <w:rsid w:val="008261C2"/>
  </w:style>
  <w:style w:type="character" w:customStyle="1" w:styleId="WW8Num65z3">
    <w:name w:val="WW8Num65z3"/>
    <w:rsid w:val="008261C2"/>
  </w:style>
  <w:style w:type="character" w:customStyle="1" w:styleId="WW8Num65z4">
    <w:name w:val="WW8Num65z4"/>
    <w:rsid w:val="008261C2"/>
  </w:style>
  <w:style w:type="character" w:customStyle="1" w:styleId="WW8Num65z5">
    <w:name w:val="WW8Num65z5"/>
    <w:rsid w:val="008261C2"/>
  </w:style>
  <w:style w:type="character" w:customStyle="1" w:styleId="WW8Num65z6">
    <w:name w:val="WW8Num65z6"/>
    <w:rsid w:val="008261C2"/>
  </w:style>
  <w:style w:type="character" w:customStyle="1" w:styleId="WW8Num65z7">
    <w:name w:val="WW8Num65z7"/>
    <w:rsid w:val="008261C2"/>
  </w:style>
  <w:style w:type="character" w:customStyle="1" w:styleId="WW8Num65z8">
    <w:name w:val="WW8Num65z8"/>
    <w:rsid w:val="008261C2"/>
  </w:style>
  <w:style w:type="paragraph" w:customStyle="1" w:styleId="Nagwek">
    <w:name w:val="Nag?ówek"/>
    <w:basedOn w:val="Normalny"/>
    <w:next w:val="Tekstpodstawowy"/>
    <w:rsid w:val="008261C2"/>
    <w:pPr>
      <w:keepNext/>
      <w:spacing w:before="240" w:after="120"/>
    </w:pPr>
    <w:rPr>
      <w:rFonts w:ascii="Arial" w:hAnsi="Arial"/>
      <w:sz w:val="28"/>
    </w:rPr>
  </w:style>
  <w:style w:type="paragraph" w:styleId="Tekstpodstawowy">
    <w:name w:val="Body Text"/>
    <w:basedOn w:val="Normalny"/>
    <w:semiHidden/>
    <w:rsid w:val="008261C2"/>
    <w:pPr>
      <w:spacing w:after="120"/>
    </w:pPr>
    <w:rPr>
      <w:sz w:val="24"/>
    </w:rPr>
  </w:style>
  <w:style w:type="paragraph" w:styleId="Lista">
    <w:name w:val="List"/>
    <w:basedOn w:val="Tekstpodstawowy"/>
    <w:semiHidden/>
    <w:rsid w:val="008261C2"/>
  </w:style>
  <w:style w:type="paragraph" w:styleId="Podpis">
    <w:name w:val="Signature"/>
    <w:basedOn w:val="Normalny"/>
    <w:semiHidden/>
    <w:rsid w:val="008261C2"/>
    <w:pPr>
      <w:suppressLineNumbers/>
      <w:spacing w:before="120" w:after="120"/>
    </w:pPr>
    <w:rPr>
      <w:i/>
      <w:sz w:val="24"/>
    </w:rPr>
  </w:style>
  <w:style w:type="paragraph" w:customStyle="1" w:styleId="Indeks">
    <w:name w:val="Indeks"/>
    <w:basedOn w:val="Normalny"/>
    <w:rsid w:val="008261C2"/>
    <w:pPr>
      <w:suppressLineNumbers/>
    </w:pPr>
    <w:rPr>
      <w:sz w:val="24"/>
    </w:rPr>
  </w:style>
  <w:style w:type="paragraph" w:customStyle="1" w:styleId="Nagwek50">
    <w:name w:val="Nag?ówek5"/>
    <w:basedOn w:val="Normalny"/>
    <w:next w:val="Tekstpodstawowy"/>
    <w:rsid w:val="008261C2"/>
    <w:pPr>
      <w:keepNext/>
      <w:spacing w:before="240" w:after="120"/>
    </w:pPr>
    <w:rPr>
      <w:rFonts w:ascii="Arial" w:hAnsi="Arial"/>
      <w:sz w:val="28"/>
    </w:rPr>
  </w:style>
  <w:style w:type="paragraph" w:customStyle="1" w:styleId="Podpis4">
    <w:name w:val="Podpis4"/>
    <w:basedOn w:val="Normalny"/>
    <w:rsid w:val="008261C2"/>
    <w:pPr>
      <w:suppressLineNumbers/>
      <w:spacing w:before="120" w:after="120"/>
    </w:pPr>
    <w:rPr>
      <w:i/>
      <w:sz w:val="24"/>
    </w:rPr>
  </w:style>
  <w:style w:type="paragraph" w:customStyle="1" w:styleId="Nagwek40">
    <w:name w:val="Nag?ówek4"/>
    <w:basedOn w:val="Normalny"/>
    <w:next w:val="Tekstpodstawowy"/>
    <w:rsid w:val="008261C2"/>
    <w:pPr>
      <w:keepNext/>
      <w:spacing w:before="240" w:after="120"/>
    </w:pPr>
    <w:rPr>
      <w:rFonts w:ascii="Arial" w:hAnsi="Arial"/>
      <w:sz w:val="28"/>
    </w:rPr>
  </w:style>
  <w:style w:type="paragraph" w:customStyle="1" w:styleId="Podpis3">
    <w:name w:val="Podpis3"/>
    <w:basedOn w:val="Normalny"/>
    <w:rsid w:val="008261C2"/>
    <w:pPr>
      <w:suppressLineNumbers/>
      <w:spacing w:before="120" w:after="120"/>
    </w:pPr>
    <w:rPr>
      <w:i/>
      <w:sz w:val="24"/>
    </w:rPr>
  </w:style>
  <w:style w:type="paragraph" w:customStyle="1" w:styleId="Nagwek30">
    <w:name w:val="Nag?ówek3"/>
    <w:basedOn w:val="Normalny"/>
    <w:next w:val="Tekstpodstawowy"/>
    <w:rsid w:val="008261C2"/>
    <w:pPr>
      <w:keepNext/>
      <w:spacing w:before="240" w:after="120"/>
    </w:pPr>
    <w:rPr>
      <w:rFonts w:ascii="Arial" w:hAnsi="Arial"/>
      <w:sz w:val="28"/>
    </w:rPr>
  </w:style>
  <w:style w:type="paragraph" w:customStyle="1" w:styleId="Podpis2">
    <w:name w:val="Podpis2"/>
    <w:basedOn w:val="Normalny"/>
    <w:rsid w:val="008261C2"/>
    <w:pPr>
      <w:suppressLineNumbers/>
      <w:spacing w:before="120" w:after="120"/>
    </w:pPr>
    <w:rPr>
      <w:i/>
      <w:sz w:val="24"/>
    </w:rPr>
  </w:style>
  <w:style w:type="paragraph" w:customStyle="1" w:styleId="Nagwek20">
    <w:name w:val="Nag?ówek2"/>
    <w:basedOn w:val="Normalny"/>
    <w:next w:val="Tekstpodstawowy"/>
    <w:rsid w:val="008261C2"/>
    <w:pPr>
      <w:keepNext/>
      <w:spacing w:before="240" w:after="120"/>
    </w:pPr>
    <w:rPr>
      <w:rFonts w:ascii="Arial" w:hAnsi="Arial"/>
      <w:sz w:val="28"/>
    </w:rPr>
  </w:style>
  <w:style w:type="paragraph" w:customStyle="1" w:styleId="Podpis1">
    <w:name w:val="Podpis1"/>
    <w:basedOn w:val="Normalny"/>
    <w:rsid w:val="008261C2"/>
    <w:pPr>
      <w:suppressLineNumbers/>
      <w:spacing w:before="120" w:after="120"/>
    </w:pPr>
    <w:rPr>
      <w:i/>
      <w:sz w:val="24"/>
    </w:rPr>
  </w:style>
  <w:style w:type="paragraph" w:styleId="Tytu">
    <w:name w:val="Title"/>
    <w:basedOn w:val="Normalny"/>
    <w:next w:val="Podtytu"/>
    <w:link w:val="TytuZnak"/>
    <w:qFormat/>
    <w:rsid w:val="008261C2"/>
    <w:pPr>
      <w:jc w:val="center"/>
    </w:pPr>
    <w:rPr>
      <w:sz w:val="28"/>
    </w:rPr>
  </w:style>
  <w:style w:type="paragraph" w:styleId="Podtytu">
    <w:name w:val="Subtitle"/>
    <w:basedOn w:val="Nagwek10"/>
    <w:next w:val="Tekstpodstawowy"/>
    <w:qFormat/>
    <w:rsid w:val="008261C2"/>
    <w:pPr>
      <w:jc w:val="center"/>
    </w:pPr>
    <w:rPr>
      <w:i/>
    </w:rPr>
  </w:style>
  <w:style w:type="paragraph" w:customStyle="1" w:styleId="Nagwek10">
    <w:name w:val="Nag?ówek1"/>
    <w:basedOn w:val="Normalny"/>
    <w:next w:val="Tekstpodstawowy"/>
    <w:rsid w:val="008261C2"/>
    <w:pPr>
      <w:keepNext/>
      <w:spacing w:before="240" w:after="120"/>
    </w:pPr>
    <w:rPr>
      <w:rFonts w:ascii="Arial" w:hAnsi="Arial"/>
      <w:sz w:val="28"/>
    </w:rPr>
  </w:style>
  <w:style w:type="paragraph" w:styleId="Nagwek0">
    <w:name w:val="header"/>
    <w:basedOn w:val="Normalny"/>
    <w:semiHidden/>
    <w:rsid w:val="008261C2"/>
    <w:pPr>
      <w:suppressLineNumbers/>
      <w:tabs>
        <w:tab w:val="center" w:pos="4818"/>
        <w:tab w:val="right" w:pos="9637"/>
      </w:tabs>
    </w:pPr>
    <w:rPr>
      <w:sz w:val="24"/>
    </w:rPr>
  </w:style>
  <w:style w:type="paragraph" w:styleId="Stopka">
    <w:name w:val="footer"/>
    <w:basedOn w:val="Normalny"/>
    <w:link w:val="StopkaZnak"/>
    <w:uiPriority w:val="99"/>
    <w:rsid w:val="008261C2"/>
    <w:pPr>
      <w:tabs>
        <w:tab w:val="center" w:pos="4536"/>
        <w:tab w:val="right" w:pos="9072"/>
      </w:tabs>
    </w:pPr>
    <w:rPr>
      <w:sz w:val="24"/>
    </w:rPr>
  </w:style>
  <w:style w:type="paragraph" w:customStyle="1" w:styleId="Zawartotabeli">
    <w:name w:val="Zawarto?? tabeli"/>
    <w:basedOn w:val="Normalny"/>
    <w:rsid w:val="008261C2"/>
    <w:pPr>
      <w:suppressLineNumbers/>
    </w:pPr>
    <w:rPr>
      <w:sz w:val="24"/>
    </w:rPr>
  </w:style>
  <w:style w:type="paragraph" w:customStyle="1" w:styleId="Tekstkomentarza1">
    <w:name w:val="Tekst komentarza1"/>
    <w:basedOn w:val="Normalny"/>
    <w:rsid w:val="008261C2"/>
  </w:style>
  <w:style w:type="paragraph" w:styleId="Tematkomentarza">
    <w:name w:val="annotation subject"/>
    <w:basedOn w:val="Tekstkomentarza1"/>
    <w:next w:val="Tekstkomentarza1"/>
    <w:rsid w:val="008261C2"/>
    <w:rPr>
      <w:b/>
    </w:rPr>
  </w:style>
  <w:style w:type="paragraph" w:styleId="Tekstdymka">
    <w:name w:val="Balloon Text"/>
    <w:basedOn w:val="Normalny"/>
    <w:rsid w:val="008261C2"/>
    <w:rPr>
      <w:rFonts w:ascii="Tahoma" w:hAnsi="Tahoma"/>
      <w:sz w:val="16"/>
    </w:rPr>
  </w:style>
  <w:style w:type="paragraph" w:customStyle="1" w:styleId="Akapitzlist">
    <w:name w:val="Akapit z list?"/>
    <w:basedOn w:val="Normalny"/>
    <w:rsid w:val="008261C2"/>
    <w:pPr>
      <w:widowControl/>
      <w:suppressAutoHyphens w:val="0"/>
      <w:ind w:left="720"/>
    </w:pPr>
    <w:rPr>
      <w:sz w:val="24"/>
    </w:rPr>
  </w:style>
  <w:style w:type="paragraph" w:customStyle="1" w:styleId="NormalnyWeb1">
    <w:name w:val="Normalny (Web)1"/>
    <w:basedOn w:val="Normalny"/>
    <w:rsid w:val="008261C2"/>
    <w:pPr>
      <w:widowControl/>
      <w:suppressAutoHyphens w:val="0"/>
      <w:spacing w:before="100" w:after="119"/>
    </w:pPr>
    <w:rPr>
      <w:sz w:val="24"/>
    </w:rPr>
  </w:style>
  <w:style w:type="paragraph" w:customStyle="1" w:styleId="Tekstpodstawowywcity31">
    <w:name w:val="Tekst podstawowy wci?ty 31"/>
    <w:basedOn w:val="Normalny"/>
    <w:rsid w:val="008261C2"/>
    <w:pPr>
      <w:widowControl/>
      <w:suppressAutoHyphens w:val="0"/>
      <w:ind w:left="1440" w:hanging="720"/>
    </w:pPr>
    <w:rPr>
      <w:sz w:val="24"/>
    </w:rPr>
  </w:style>
  <w:style w:type="paragraph" w:customStyle="1" w:styleId="Tekstpodstawowy21">
    <w:name w:val="Tekst podstawowy 21"/>
    <w:basedOn w:val="Normalny"/>
    <w:rsid w:val="008261C2"/>
    <w:pPr>
      <w:ind w:left="6975"/>
    </w:pPr>
    <w:rPr>
      <w:sz w:val="24"/>
    </w:rPr>
  </w:style>
  <w:style w:type="paragraph" w:customStyle="1" w:styleId="xl24">
    <w:name w:val="xl24"/>
    <w:basedOn w:val="Normalny"/>
    <w:rsid w:val="008261C2"/>
    <w:pPr>
      <w:widowControl/>
      <w:suppressAutoHyphens w:val="0"/>
      <w:spacing w:before="100" w:after="100"/>
    </w:pPr>
    <w:rPr>
      <w:rFonts w:ascii="Arial" w:hAnsi="Arial"/>
      <w:b/>
      <w:sz w:val="24"/>
    </w:rPr>
  </w:style>
  <w:style w:type="paragraph" w:customStyle="1" w:styleId="xl25">
    <w:name w:val="xl25"/>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pPr>
    <w:rPr>
      <w:rFonts w:ascii="Arial Unicode MS" w:hAnsi="Arial Unicode MS"/>
      <w:sz w:val="24"/>
    </w:rPr>
  </w:style>
  <w:style w:type="paragraph" w:customStyle="1" w:styleId="xl26">
    <w:name w:val="xl26"/>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pPr>
    <w:rPr>
      <w:rFonts w:ascii="Arial Unicode MS" w:hAnsi="Arial Unicode MS"/>
      <w:sz w:val="24"/>
    </w:rPr>
  </w:style>
  <w:style w:type="paragraph" w:customStyle="1" w:styleId="xl27">
    <w:name w:val="xl27"/>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pPr>
    <w:rPr>
      <w:rFonts w:ascii="Arial Unicode MS" w:hAnsi="Arial Unicode MS"/>
      <w:sz w:val="24"/>
    </w:rPr>
  </w:style>
  <w:style w:type="paragraph" w:customStyle="1" w:styleId="xl28">
    <w:name w:val="xl28"/>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jc w:val="center"/>
    </w:pPr>
    <w:rPr>
      <w:rFonts w:ascii="Arial" w:hAnsi="Arial"/>
      <w:b/>
      <w:sz w:val="24"/>
    </w:rPr>
  </w:style>
  <w:style w:type="paragraph" w:customStyle="1" w:styleId="xl29">
    <w:name w:val="xl29"/>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pPr>
    <w:rPr>
      <w:rFonts w:ascii="Arial" w:hAnsi="Arial"/>
      <w:sz w:val="16"/>
    </w:rPr>
  </w:style>
  <w:style w:type="paragraph" w:customStyle="1" w:styleId="xl30">
    <w:name w:val="xl30"/>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pPr>
    <w:rPr>
      <w:rFonts w:ascii="Arial Unicode MS" w:hAnsi="Arial Unicode MS"/>
      <w:sz w:val="24"/>
    </w:rPr>
  </w:style>
  <w:style w:type="paragraph" w:customStyle="1" w:styleId="xl31">
    <w:name w:val="xl31"/>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pPr>
    <w:rPr>
      <w:rFonts w:ascii="Arial Unicode MS" w:hAnsi="Arial Unicode MS"/>
      <w:sz w:val="24"/>
    </w:rPr>
  </w:style>
  <w:style w:type="paragraph" w:customStyle="1" w:styleId="xl32">
    <w:name w:val="xl32"/>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pPr>
    <w:rPr>
      <w:rFonts w:ascii="Arial Unicode MS" w:hAnsi="Arial Unicode MS"/>
      <w:sz w:val="24"/>
    </w:rPr>
  </w:style>
  <w:style w:type="paragraph" w:customStyle="1" w:styleId="xl33">
    <w:name w:val="xl33"/>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jc w:val="center"/>
    </w:pPr>
    <w:rPr>
      <w:rFonts w:ascii="Arial" w:hAnsi="Arial"/>
      <w:b/>
      <w:sz w:val="24"/>
    </w:rPr>
  </w:style>
  <w:style w:type="paragraph" w:customStyle="1" w:styleId="xl34">
    <w:name w:val="xl34"/>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jc w:val="center"/>
    </w:pPr>
    <w:rPr>
      <w:rFonts w:ascii="Arial" w:hAnsi="Arial"/>
      <w:b/>
      <w:sz w:val="24"/>
    </w:rPr>
  </w:style>
  <w:style w:type="paragraph" w:customStyle="1" w:styleId="xl35">
    <w:name w:val="xl35"/>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jc w:val="center"/>
    </w:pPr>
    <w:rPr>
      <w:rFonts w:ascii="Arial" w:hAnsi="Arial"/>
      <w:b/>
      <w:sz w:val="24"/>
    </w:rPr>
  </w:style>
  <w:style w:type="paragraph" w:customStyle="1" w:styleId="xl36">
    <w:name w:val="xl36"/>
    <w:basedOn w:val="Normalny"/>
    <w:rsid w:val="008261C2"/>
    <w:pPr>
      <w:widowControl/>
      <w:pBdr>
        <w:top w:val="single" w:sz="6" w:space="0" w:color="000000"/>
        <w:left w:val="single" w:sz="6" w:space="0" w:color="000000"/>
        <w:right w:val="single" w:sz="6" w:space="0" w:color="000000"/>
      </w:pBdr>
      <w:suppressAutoHyphens w:val="0"/>
      <w:spacing w:before="100" w:after="100"/>
    </w:pPr>
    <w:rPr>
      <w:rFonts w:ascii="Arial Unicode MS" w:hAnsi="Arial Unicode MS"/>
      <w:sz w:val="24"/>
    </w:rPr>
  </w:style>
  <w:style w:type="paragraph" w:customStyle="1" w:styleId="xl37">
    <w:name w:val="xl37"/>
    <w:basedOn w:val="Normalny"/>
    <w:rsid w:val="008261C2"/>
    <w:pPr>
      <w:widowControl/>
      <w:pBdr>
        <w:top w:val="single" w:sz="6" w:space="0" w:color="000000"/>
        <w:left w:val="single" w:sz="6" w:space="0" w:color="000000"/>
        <w:right w:val="single" w:sz="6" w:space="0" w:color="000000"/>
      </w:pBdr>
      <w:suppressAutoHyphens w:val="0"/>
      <w:spacing w:before="100" w:after="100"/>
    </w:pPr>
    <w:rPr>
      <w:rFonts w:ascii="Arial Unicode MS" w:hAnsi="Arial Unicode MS"/>
      <w:sz w:val="24"/>
    </w:rPr>
  </w:style>
  <w:style w:type="paragraph" w:customStyle="1" w:styleId="xl38">
    <w:name w:val="xl38"/>
    <w:basedOn w:val="Normalny"/>
    <w:rsid w:val="008261C2"/>
    <w:pPr>
      <w:widowControl/>
      <w:pBdr>
        <w:top w:val="single" w:sz="6" w:space="0" w:color="000000"/>
        <w:left w:val="single" w:sz="6" w:space="0" w:color="000000"/>
        <w:right w:val="single" w:sz="6" w:space="0" w:color="000000"/>
      </w:pBdr>
      <w:suppressAutoHyphens w:val="0"/>
      <w:spacing w:before="100" w:after="100"/>
    </w:pPr>
    <w:rPr>
      <w:rFonts w:ascii="Arial Unicode MS" w:hAnsi="Arial Unicode MS"/>
      <w:sz w:val="24"/>
    </w:rPr>
  </w:style>
  <w:style w:type="paragraph" w:customStyle="1" w:styleId="xl39">
    <w:name w:val="xl39"/>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jc w:val="center"/>
    </w:pPr>
    <w:rPr>
      <w:rFonts w:ascii="Arial" w:hAnsi="Arial"/>
      <w:b/>
      <w:sz w:val="24"/>
    </w:rPr>
  </w:style>
  <w:style w:type="paragraph" w:customStyle="1" w:styleId="xl40">
    <w:name w:val="xl40"/>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pPr>
    <w:rPr>
      <w:rFonts w:ascii="Arial Unicode MS" w:hAnsi="Arial Unicode MS"/>
      <w:sz w:val="24"/>
    </w:rPr>
  </w:style>
  <w:style w:type="paragraph" w:customStyle="1" w:styleId="xl41">
    <w:name w:val="xl41"/>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pPr>
    <w:rPr>
      <w:rFonts w:ascii="Arial Unicode MS" w:hAnsi="Arial Unicode MS"/>
      <w:sz w:val="24"/>
    </w:rPr>
  </w:style>
  <w:style w:type="paragraph" w:customStyle="1" w:styleId="xl42">
    <w:name w:val="xl42"/>
    <w:basedOn w:val="Normalny"/>
    <w:rsid w:val="008261C2"/>
    <w:pPr>
      <w:widowControl/>
      <w:suppressAutoHyphens w:val="0"/>
      <w:spacing w:before="100" w:after="100"/>
      <w:jc w:val="center"/>
    </w:pPr>
    <w:rPr>
      <w:rFonts w:ascii="Arial" w:hAnsi="Arial"/>
      <w:b/>
      <w:sz w:val="24"/>
    </w:rPr>
  </w:style>
  <w:style w:type="paragraph" w:customStyle="1" w:styleId="xl43">
    <w:name w:val="xl43"/>
    <w:basedOn w:val="Normalny"/>
    <w:rsid w:val="008261C2"/>
    <w:pPr>
      <w:widowControl/>
      <w:suppressAutoHyphens w:val="0"/>
      <w:spacing w:before="100" w:after="100"/>
      <w:jc w:val="center"/>
    </w:pPr>
    <w:rPr>
      <w:rFonts w:ascii="Arial" w:hAnsi="Arial"/>
      <w:sz w:val="24"/>
    </w:rPr>
  </w:style>
  <w:style w:type="paragraph" w:customStyle="1" w:styleId="xl44">
    <w:name w:val="xl44"/>
    <w:basedOn w:val="Normalny"/>
    <w:rsid w:val="008261C2"/>
    <w:pPr>
      <w:widowControl/>
      <w:suppressAutoHyphens w:val="0"/>
      <w:spacing w:before="100" w:after="100"/>
    </w:pPr>
    <w:rPr>
      <w:rFonts w:ascii="Arial" w:hAnsi="Arial"/>
      <w:b/>
      <w:sz w:val="24"/>
    </w:rPr>
  </w:style>
  <w:style w:type="paragraph" w:customStyle="1" w:styleId="xl45">
    <w:name w:val="xl45"/>
    <w:basedOn w:val="Normalny"/>
    <w:rsid w:val="008261C2"/>
    <w:pPr>
      <w:widowControl/>
      <w:suppressAutoHyphens w:val="0"/>
      <w:spacing w:before="100" w:after="100"/>
      <w:jc w:val="right"/>
    </w:pPr>
    <w:rPr>
      <w:rFonts w:ascii="Arial" w:hAnsi="Arial"/>
      <w:b/>
      <w:sz w:val="24"/>
    </w:rPr>
  </w:style>
  <w:style w:type="paragraph" w:customStyle="1" w:styleId="xl46">
    <w:name w:val="xl46"/>
    <w:basedOn w:val="Normalny"/>
    <w:rsid w:val="008261C2"/>
    <w:pPr>
      <w:widowControl/>
      <w:suppressAutoHyphens w:val="0"/>
      <w:spacing w:before="100" w:after="100"/>
    </w:pPr>
    <w:rPr>
      <w:rFonts w:ascii="Arial" w:hAnsi="Arial"/>
      <w:b/>
      <w:sz w:val="24"/>
    </w:rPr>
  </w:style>
  <w:style w:type="paragraph" w:customStyle="1" w:styleId="xl47">
    <w:name w:val="xl47"/>
    <w:basedOn w:val="Normalny"/>
    <w:rsid w:val="008261C2"/>
    <w:pPr>
      <w:widowControl/>
      <w:suppressAutoHyphens w:val="0"/>
      <w:spacing w:before="100" w:after="100"/>
      <w:jc w:val="right"/>
    </w:pPr>
    <w:rPr>
      <w:rFonts w:ascii="Arial" w:hAnsi="Arial"/>
      <w:b/>
      <w:sz w:val="24"/>
    </w:rPr>
  </w:style>
  <w:style w:type="paragraph" w:customStyle="1" w:styleId="Tekstpodstawowywcity21">
    <w:name w:val="Tekst podstawowy wci?ty 21"/>
    <w:basedOn w:val="Normalny"/>
    <w:rsid w:val="008261C2"/>
    <w:pPr>
      <w:tabs>
        <w:tab w:val="left" w:pos="1468"/>
        <w:tab w:val="left" w:pos="8053"/>
        <w:tab w:val="left" w:pos="13813"/>
        <w:tab w:val="left" w:pos="14533"/>
      </w:tabs>
      <w:spacing w:line="200" w:lineRule="atLeast"/>
      <w:ind w:left="360"/>
      <w:jc w:val="both"/>
    </w:pPr>
    <w:rPr>
      <w:sz w:val="24"/>
    </w:rPr>
  </w:style>
  <w:style w:type="paragraph" w:customStyle="1" w:styleId="Zawartoramki">
    <w:name w:val="Zawarto?? ramki"/>
    <w:basedOn w:val="Tekstpodstawowy"/>
    <w:rsid w:val="008261C2"/>
  </w:style>
  <w:style w:type="paragraph" w:styleId="Tekstprzypisudolnego">
    <w:name w:val="footnote text"/>
    <w:basedOn w:val="Normalny"/>
    <w:semiHidden/>
    <w:rsid w:val="008261C2"/>
  </w:style>
  <w:style w:type="paragraph" w:customStyle="1" w:styleId="Tekstkomentarza2">
    <w:name w:val="Tekst komentarza2"/>
    <w:basedOn w:val="Normalny"/>
    <w:rsid w:val="008261C2"/>
  </w:style>
  <w:style w:type="paragraph" w:customStyle="1" w:styleId="Nagwektabeli">
    <w:name w:val="Nag?ówek tabeli"/>
    <w:basedOn w:val="Zawartotabeli"/>
    <w:rsid w:val="008261C2"/>
    <w:pPr>
      <w:jc w:val="center"/>
    </w:pPr>
    <w:rPr>
      <w:b/>
    </w:rPr>
  </w:style>
  <w:style w:type="paragraph" w:customStyle="1" w:styleId="Styl">
    <w:name w:val="Styl"/>
    <w:rsid w:val="008261C2"/>
    <w:pPr>
      <w:widowControl w:val="0"/>
      <w:suppressAutoHyphens/>
      <w:overflowPunct w:val="0"/>
      <w:autoSpaceDE w:val="0"/>
      <w:autoSpaceDN w:val="0"/>
      <w:adjustRightInd w:val="0"/>
      <w:spacing w:line="360" w:lineRule="auto"/>
      <w:ind w:left="720"/>
      <w:jc w:val="both"/>
      <w:textAlignment w:val="baseline"/>
    </w:pPr>
    <w:rPr>
      <w:kern w:val="1"/>
      <w:sz w:val="24"/>
    </w:rPr>
  </w:style>
  <w:style w:type="paragraph" w:styleId="Tekstpodstawowy2">
    <w:name w:val="Body Text 2"/>
    <w:basedOn w:val="Normalny"/>
    <w:semiHidden/>
    <w:rsid w:val="008261C2"/>
    <w:pPr>
      <w:widowControl/>
      <w:tabs>
        <w:tab w:val="left" w:pos="0"/>
        <w:tab w:val="left" w:pos="360"/>
        <w:tab w:val="left" w:pos="426"/>
      </w:tabs>
      <w:spacing w:line="100" w:lineRule="atLeast"/>
      <w:jc w:val="both"/>
    </w:pPr>
    <w:rPr>
      <w:color w:val="000000"/>
      <w:sz w:val="24"/>
    </w:rPr>
  </w:style>
  <w:style w:type="paragraph" w:styleId="Tekstpodstawowy3">
    <w:name w:val="Body Text 3"/>
    <w:basedOn w:val="Normalny"/>
    <w:semiHidden/>
    <w:rsid w:val="008261C2"/>
    <w:pPr>
      <w:jc w:val="both"/>
      <w:textAlignment w:val="auto"/>
    </w:pPr>
    <w:rPr>
      <w:sz w:val="24"/>
    </w:rPr>
  </w:style>
  <w:style w:type="paragraph" w:styleId="Tekstpodstawowywcity">
    <w:name w:val="Body Text Indent"/>
    <w:basedOn w:val="Normalny"/>
    <w:semiHidden/>
    <w:rsid w:val="008261C2"/>
    <w:pPr>
      <w:spacing w:line="200" w:lineRule="atLeast"/>
      <w:ind w:left="397"/>
      <w:jc w:val="both"/>
    </w:pPr>
    <w:rPr>
      <w:color w:val="000000"/>
      <w:sz w:val="24"/>
    </w:rPr>
  </w:style>
  <w:style w:type="character" w:customStyle="1" w:styleId="StopkaZnak">
    <w:name w:val="Stopka Znak"/>
    <w:link w:val="Stopka"/>
    <w:uiPriority w:val="99"/>
    <w:rsid w:val="00A50967"/>
    <w:rPr>
      <w:kern w:val="1"/>
      <w:sz w:val="24"/>
    </w:rPr>
  </w:style>
  <w:style w:type="character" w:customStyle="1" w:styleId="TytuZnak">
    <w:name w:val="Tytuł Znak"/>
    <w:link w:val="Tytu"/>
    <w:rsid w:val="00C16C43"/>
    <w:rPr>
      <w:kern w:val="1"/>
      <w:sz w:val="28"/>
    </w:rPr>
  </w:style>
  <w:style w:type="character" w:styleId="Odwoaniedokomentarza">
    <w:name w:val="annotation reference"/>
    <w:uiPriority w:val="99"/>
    <w:semiHidden/>
    <w:unhideWhenUsed/>
    <w:rsid w:val="00AD25FD"/>
    <w:rPr>
      <w:sz w:val="16"/>
      <w:szCs w:val="16"/>
    </w:rPr>
  </w:style>
  <w:style w:type="paragraph" w:styleId="Tekstkomentarza">
    <w:name w:val="annotation text"/>
    <w:basedOn w:val="Normalny"/>
    <w:link w:val="TekstkomentarzaZnak1"/>
    <w:uiPriority w:val="99"/>
    <w:semiHidden/>
    <w:unhideWhenUsed/>
    <w:rsid w:val="00AD25FD"/>
  </w:style>
  <w:style w:type="character" w:customStyle="1" w:styleId="TekstkomentarzaZnak1">
    <w:name w:val="Tekst komentarza Znak1"/>
    <w:link w:val="Tekstkomentarza"/>
    <w:uiPriority w:val="99"/>
    <w:semiHidden/>
    <w:rsid w:val="00AD25FD"/>
    <w:rPr>
      <w:kern w:val="1"/>
    </w:rPr>
  </w:style>
  <w:style w:type="paragraph" w:styleId="Poprawka">
    <w:name w:val="Revision"/>
    <w:hidden/>
    <w:uiPriority w:val="99"/>
    <w:semiHidden/>
    <w:rsid w:val="00DA42B8"/>
    <w:rPr>
      <w:kern w:val="1"/>
    </w:rPr>
  </w:style>
  <w:style w:type="paragraph" w:styleId="Akapitzlist0">
    <w:name w:val="List Paragraph"/>
    <w:basedOn w:val="Normalny"/>
    <w:uiPriority w:val="34"/>
    <w:qFormat/>
    <w:rsid w:val="000F600F"/>
    <w:pPr>
      <w:ind w:left="720"/>
      <w:contextualSpacing/>
    </w:pPr>
  </w:style>
  <w:style w:type="paragraph" w:customStyle="1" w:styleId="Standard">
    <w:name w:val="Standard"/>
    <w:rsid w:val="00C225FE"/>
    <w:pPr>
      <w:suppressAutoHyphens/>
      <w:autoSpaceDN w:val="0"/>
      <w:textAlignment w:val="baseline"/>
    </w:pPr>
    <w:rPr>
      <w:rFonts w:ascii="Liberation Serif" w:eastAsia="NSimSun" w:hAnsi="Liberation Serif"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1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8AD020-1C6B-4ED2-9238-FD2725C6D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4940</Words>
  <Characters>29641</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Zadanie nr 1</vt:lpstr>
    </vt:vector>
  </TitlesOfParts>
  <Company/>
  <LinksUpToDate>false</LinksUpToDate>
  <CharactersWithSpaces>34512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Zadanie nr 1</dc:title>
  <dc:creator>Compaq 6510b</dc:creator>
  <cp:lastModifiedBy>Karolina Wiencaszek</cp:lastModifiedBy>
  <cp:revision>2</cp:revision>
  <cp:lastPrinted>2022-09-08T07:09:00Z</cp:lastPrinted>
  <dcterms:created xsi:type="dcterms:W3CDTF">2023-04-21T08:47:00Z</dcterms:created>
  <dcterms:modified xsi:type="dcterms:W3CDTF">2023-04-21T08:47:00Z</dcterms:modified>
</cp:coreProperties>
</file>